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3184484B" w:rsidR="0035531B" w:rsidRDefault="0035531B" w:rsidP="00703FDF">
      <w:pPr>
        <w:pStyle w:val="Titul2"/>
      </w:pPr>
      <w:r w:rsidRPr="00CD0826">
        <w:t>„</w:t>
      </w:r>
      <w:r w:rsidR="00703FDF" w:rsidRPr="00CD0826">
        <w:t>Přemístění haly pro OTV a zřízení integrovaného</w:t>
      </w:r>
      <w:r w:rsidR="00CD0826">
        <w:t xml:space="preserve"> </w:t>
      </w:r>
      <w:r w:rsidR="00703FDF" w:rsidRPr="00CD0826">
        <w:t>provozního pracoviště OŘ Plzeň</w:t>
      </w:r>
      <w:r w:rsidRPr="00CD0826">
        <w:t>“</w:t>
      </w:r>
    </w:p>
    <w:p w14:paraId="5A327CF0" w14:textId="77777777" w:rsidR="001A3057" w:rsidRDefault="001A3057" w:rsidP="00CA0AA1">
      <w:pPr>
        <w:pStyle w:val="Text1-1"/>
        <w:numPr>
          <w:ilvl w:val="0"/>
          <w:numId w:val="0"/>
        </w:numPr>
        <w:tabs>
          <w:tab w:val="left" w:pos="708"/>
        </w:tabs>
        <w:ind w:left="737" w:hanging="737"/>
      </w:pPr>
    </w:p>
    <w:p w14:paraId="6FD568D5" w14:textId="753FEC3F" w:rsidR="00CA0AA1" w:rsidRDefault="00CA0AA1" w:rsidP="00CA0AA1">
      <w:pPr>
        <w:pStyle w:val="Text1-1"/>
        <w:numPr>
          <w:ilvl w:val="0"/>
          <w:numId w:val="0"/>
        </w:numPr>
        <w:tabs>
          <w:tab w:val="left" w:pos="708"/>
        </w:tabs>
        <w:ind w:left="737" w:hanging="737"/>
      </w:pPr>
      <w:r>
        <w:t xml:space="preserve">Č.j. </w:t>
      </w:r>
      <w:r w:rsidR="00196FA4" w:rsidRPr="00196FA4">
        <w:t>25585/2023-SŽ-SSZ-OVZ</w:t>
      </w:r>
    </w:p>
    <w:p w14:paraId="560D20AA" w14:textId="77777777" w:rsidR="001A3057" w:rsidRDefault="001A3057" w:rsidP="002B267F">
      <w:pPr>
        <w:spacing w:after="0"/>
        <w:rPr>
          <w:i/>
          <w:color w:val="FF0000"/>
        </w:rPr>
      </w:pPr>
    </w:p>
    <w:p w14:paraId="532E88F1" w14:textId="3AD62682" w:rsidR="001A3057" w:rsidRDefault="001A3057"/>
    <w:p w14:paraId="1FC09AA1" w14:textId="7CD86D93" w:rsidR="001A3057" w:rsidRDefault="001A3057" w:rsidP="001A3057">
      <w:pPr>
        <w:spacing w:after="0" w:line="240" w:lineRule="auto"/>
        <w:rPr>
          <w:i/>
          <w:color w:val="FF0000"/>
        </w:rPr>
      </w:pPr>
    </w:p>
    <w:p w14:paraId="15F091B2" w14:textId="491225B7" w:rsidR="00CD0826" w:rsidRDefault="00CD0826" w:rsidP="001A3057">
      <w:pPr>
        <w:spacing w:after="0" w:line="240" w:lineRule="auto"/>
        <w:rPr>
          <w:i/>
          <w:color w:val="FF0000"/>
        </w:rPr>
      </w:pPr>
    </w:p>
    <w:p w14:paraId="583DC554" w14:textId="54C81E47" w:rsidR="00CD0826" w:rsidRDefault="00CD0826" w:rsidP="001A3057">
      <w:pPr>
        <w:spacing w:after="0" w:line="240" w:lineRule="auto"/>
        <w:rPr>
          <w:i/>
          <w:color w:val="FF0000"/>
        </w:rPr>
      </w:pPr>
    </w:p>
    <w:p w14:paraId="1C3E5FD0" w14:textId="1FEE761F" w:rsidR="00CD0826" w:rsidRDefault="00CD0826" w:rsidP="001A3057">
      <w:pPr>
        <w:spacing w:after="0" w:line="240" w:lineRule="auto"/>
        <w:rPr>
          <w:i/>
          <w:color w:val="FF0000"/>
        </w:rPr>
      </w:pPr>
    </w:p>
    <w:p w14:paraId="1A3648A6" w14:textId="2F8DC36D" w:rsidR="00CD0826" w:rsidRDefault="00CD0826" w:rsidP="001A3057">
      <w:pPr>
        <w:spacing w:after="0" w:line="240" w:lineRule="auto"/>
        <w:rPr>
          <w:i/>
          <w:color w:val="FF0000"/>
        </w:rPr>
      </w:pPr>
    </w:p>
    <w:p w14:paraId="6C8EEC22" w14:textId="4205D5C1" w:rsidR="00CD0826" w:rsidRDefault="00CD0826" w:rsidP="001A3057">
      <w:pPr>
        <w:spacing w:after="0" w:line="240" w:lineRule="auto"/>
        <w:rPr>
          <w:i/>
          <w:color w:val="FF0000"/>
        </w:rPr>
      </w:pPr>
    </w:p>
    <w:p w14:paraId="74E61B43" w14:textId="3AB0C47D" w:rsidR="00CD0826" w:rsidRDefault="00CD0826" w:rsidP="001A3057">
      <w:pPr>
        <w:spacing w:after="0" w:line="240" w:lineRule="auto"/>
        <w:rPr>
          <w:i/>
          <w:color w:val="FF0000"/>
        </w:rPr>
      </w:pPr>
    </w:p>
    <w:p w14:paraId="2A6EBFA9" w14:textId="75BB7E79" w:rsidR="00CD0826" w:rsidRDefault="00CD0826" w:rsidP="001A3057">
      <w:pPr>
        <w:spacing w:after="0" w:line="240" w:lineRule="auto"/>
        <w:rPr>
          <w:i/>
          <w:color w:val="FF0000"/>
        </w:rPr>
      </w:pPr>
    </w:p>
    <w:p w14:paraId="34EFDE1F" w14:textId="71290FF8" w:rsidR="00CD0826" w:rsidRDefault="00CD0826" w:rsidP="001A3057">
      <w:pPr>
        <w:spacing w:after="0" w:line="240" w:lineRule="auto"/>
        <w:rPr>
          <w:i/>
          <w:color w:val="FF0000"/>
        </w:rPr>
      </w:pPr>
    </w:p>
    <w:p w14:paraId="4F568C96" w14:textId="465C3B1F" w:rsidR="00CD0826" w:rsidRDefault="00CD0826" w:rsidP="001A3057">
      <w:pPr>
        <w:spacing w:after="0" w:line="240" w:lineRule="auto"/>
        <w:rPr>
          <w:i/>
          <w:color w:val="FF0000"/>
        </w:rPr>
      </w:pPr>
    </w:p>
    <w:p w14:paraId="5B54EBED" w14:textId="63EBD0DE" w:rsidR="00CD0826" w:rsidRDefault="00CD0826" w:rsidP="001A3057">
      <w:pPr>
        <w:spacing w:after="0" w:line="240" w:lineRule="auto"/>
        <w:rPr>
          <w:i/>
          <w:color w:val="FF0000"/>
        </w:rPr>
      </w:pPr>
    </w:p>
    <w:p w14:paraId="68B8B275" w14:textId="10A31C3B" w:rsidR="00CD0826" w:rsidRDefault="00CD0826" w:rsidP="001A3057">
      <w:pPr>
        <w:spacing w:after="0" w:line="240" w:lineRule="auto"/>
        <w:rPr>
          <w:i/>
          <w:color w:val="FF0000"/>
        </w:rPr>
      </w:pPr>
    </w:p>
    <w:p w14:paraId="5C7EC239" w14:textId="05EDE6CB" w:rsidR="00CD0826" w:rsidRDefault="00CD0826" w:rsidP="001A3057">
      <w:pPr>
        <w:spacing w:after="0" w:line="240" w:lineRule="auto"/>
        <w:rPr>
          <w:i/>
          <w:color w:val="FF0000"/>
        </w:rPr>
      </w:pPr>
    </w:p>
    <w:p w14:paraId="12BBA44F" w14:textId="439B24C5" w:rsidR="00CD0826" w:rsidRDefault="00CD0826" w:rsidP="001A3057">
      <w:pPr>
        <w:spacing w:after="0" w:line="240" w:lineRule="auto"/>
        <w:rPr>
          <w:i/>
          <w:color w:val="FF0000"/>
        </w:rPr>
      </w:pPr>
    </w:p>
    <w:p w14:paraId="31DE6AA4" w14:textId="3CADDD96" w:rsidR="00CD0826" w:rsidRDefault="00CD0826" w:rsidP="001A3057">
      <w:pPr>
        <w:spacing w:after="0" w:line="240" w:lineRule="auto"/>
        <w:rPr>
          <w:i/>
          <w:color w:val="FF0000"/>
        </w:rPr>
      </w:pPr>
    </w:p>
    <w:p w14:paraId="751A8C52" w14:textId="168614E9" w:rsidR="00CD0826" w:rsidRDefault="00CD0826" w:rsidP="001A3057">
      <w:pPr>
        <w:spacing w:after="0" w:line="240" w:lineRule="auto"/>
        <w:rPr>
          <w:i/>
          <w:color w:val="FF0000"/>
        </w:rPr>
      </w:pPr>
    </w:p>
    <w:p w14:paraId="30DCF082" w14:textId="77777777" w:rsidR="00CD0826" w:rsidRDefault="00CD0826" w:rsidP="001A3057">
      <w:pPr>
        <w:spacing w:after="0" w:line="240" w:lineRule="auto"/>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395771B" w14:textId="018BDA96" w:rsidR="00BD7E91" w:rsidRDefault="00BD7E91" w:rsidP="00FE4333">
      <w:pPr>
        <w:pStyle w:val="Nadpisbezsl1-1"/>
      </w:pPr>
      <w:r>
        <w:lastRenderedPageBreak/>
        <w:t>Obsah</w:t>
      </w:r>
      <w:r w:rsidR="00887F36">
        <w:t xml:space="preserve"> </w:t>
      </w:r>
    </w:p>
    <w:p w14:paraId="6BF4134C" w14:textId="3F9E2524" w:rsidR="00BB265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9352700" w:history="1">
        <w:r w:rsidR="00BB265D" w:rsidRPr="003A11ED">
          <w:rPr>
            <w:rStyle w:val="Hypertextovodkaz"/>
          </w:rPr>
          <w:t>1.</w:t>
        </w:r>
        <w:r w:rsidR="00BB265D">
          <w:rPr>
            <w:rFonts w:eastAsiaTheme="minorEastAsia"/>
            <w:caps w:val="0"/>
            <w:noProof/>
            <w:sz w:val="22"/>
            <w:szCs w:val="22"/>
            <w:lang w:eastAsia="cs-CZ"/>
          </w:rPr>
          <w:tab/>
        </w:r>
        <w:r w:rsidR="00BB265D" w:rsidRPr="003A11ED">
          <w:rPr>
            <w:rStyle w:val="Hypertextovodkaz"/>
          </w:rPr>
          <w:t>ÚVODNÍ USTANOVENÍ</w:t>
        </w:r>
        <w:r w:rsidR="00BB265D">
          <w:rPr>
            <w:noProof/>
            <w:webHidden/>
          </w:rPr>
          <w:tab/>
        </w:r>
        <w:r w:rsidR="00BB265D">
          <w:rPr>
            <w:noProof/>
            <w:webHidden/>
          </w:rPr>
          <w:fldChar w:fldCharType="begin"/>
        </w:r>
        <w:r w:rsidR="00BB265D">
          <w:rPr>
            <w:noProof/>
            <w:webHidden/>
          </w:rPr>
          <w:instrText xml:space="preserve"> PAGEREF _Toc129352700 \h </w:instrText>
        </w:r>
        <w:r w:rsidR="00BB265D">
          <w:rPr>
            <w:noProof/>
            <w:webHidden/>
          </w:rPr>
        </w:r>
        <w:r w:rsidR="00BB265D">
          <w:rPr>
            <w:noProof/>
            <w:webHidden/>
          </w:rPr>
          <w:fldChar w:fldCharType="separate"/>
        </w:r>
        <w:r w:rsidR="00B4311D">
          <w:rPr>
            <w:noProof/>
            <w:webHidden/>
          </w:rPr>
          <w:t>3</w:t>
        </w:r>
        <w:r w:rsidR="00BB265D">
          <w:rPr>
            <w:noProof/>
            <w:webHidden/>
          </w:rPr>
          <w:fldChar w:fldCharType="end"/>
        </w:r>
      </w:hyperlink>
    </w:p>
    <w:p w14:paraId="0D95499E" w14:textId="7B28F134" w:rsidR="00BB265D" w:rsidRDefault="00AA00E6">
      <w:pPr>
        <w:pStyle w:val="Obsah1"/>
        <w:rPr>
          <w:rFonts w:eastAsiaTheme="minorEastAsia"/>
          <w:caps w:val="0"/>
          <w:noProof/>
          <w:sz w:val="22"/>
          <w:szCs w:val="22"/>
          <w:lang w:eastAsia="cs-CZ"/>
        </w:rPr>
      </w:pPr>
      <w:hyperlink w:anchor="_Toc129352701" w:history="1">
        <w:r w:rsidR="00BB265D" w:rsidRPr="003A11ED">
          <w:rPr>
            <w:rStyle w:val="Hypertextovodkaz"/>
          </w:rPr>
          <w:t>2.</w:t>
        </w:r>
        <w:r w:rsidR="00BB265D">
          <w:rPr>
            <w:rFonts w:eastAsiaTheme="minorEastAsia"/>
            <w:caps w:val="0"/>
            <w:noProof/>
            <w:sz w:val="22"/>
            <w:szCs w:val="22"/>
            <w:lang w:eastAsia="cs-CZ"/>
          </w:rPr>
          <w:tab/>
        </w:r>
        <w:r w:rsidR="00BB265D" w:rsidRPr="003A11ED">
          <w:rPr>
            <w:rStyle w:val="Hypertextovodkaz"/>
          </w:rPr>
          <w:t>IDENTIFIKAČNÍ ÚDAJE ZADAVATELE</w:t>
        </w:r>
        <w:r w:rsidR="00BB265D">
          <w:rPr>
            <w:noProof/>
            <w:webHidden/>
          </w:rPr>
          <w:tab/>
        </w:r>
        <w:r w:rsidR="00BB265D">
          <w:rPr>
            <w:noProof/>
            <w:webHidden/>
          </w:rPr>
          <w:fldChar w:fldCharType="begin"/>
        </w:r>
        <w:r w:rsidR="00BB265D">
          <w:rPr>
            <w:noProof/>
            <w:webHidden/>
          </w:rPr>
          <w:instrText xml:space="preserve"> PAGEREF _Toc129352701 \h </w:instrText>
        </w:r>
        <w:r w:rsidR="00BB265D">
          <w:rPr>
            <w:noProof/>
            <w:webHidden/>
          </w:rPr>
        </w:r>
        <w:r w:rsidR="00BB265D">
          <w:rPr>
            <w:noProof/>
            <w:webHidden/>
          </w:rPr>
          <w:fldChar w:fldCharType="separate"/>
        </w:r>
        <w:r w:rsidR="00B4311D">
          <w:rPr>
            <w:noProof/>
            <w:webHidden/>
          </w:rPr>
          <w:t>3</w:t>
        </w:r>
        <w:r w:rsidR="00BB265D">
          <w:rPr>
            <w:noProof/>
            <w:webHidden/>
          </w:rPr>
          <w:fldChar w:fldCharType="end"/>
        </w:r>
      </w:hyperlink>
    </w:p>
    <w:p w14:paraId="3335E161" w14:textId="45A12D92" w:rsidR="00BB265D" w:rsidRDefault="00AA00E6">
      <w:pPr>
        <w:pStyle w:val="Obsah1"/>
        <w:rPr>
          <w:rFonts w:eastAsiaTheme="minorEastAsia"/>
          <w:caps w:val="0"/>
          <w:noProof/>
          <w:sz w:val="22"/>
          <w:szCs w:val="22"/>
          <w:lang w:eastAsia="cs-CZ"/>
        </w:rPr>
      </w:pPr>
      <w:hyperlink w:anchor="_Toc129352702" w:history="1">
        <w:r w:rsidR="00BB265D" w:rsidRPr="003A11ED">
          <w:rPr>
            <w:rStyle w:val="Hypertextovodkaz"/>
          </w:rPr>
          <w:t>3.</w:t>
        </w:r>
        <w:r w:rsidR="00BB265D">
          <w:rPr>
            <w:rFonts w:eastAsiaTheme="minorEastAsia"/>
            <w:caps w:val="0"/>
            <w:noProof/>
            <w:sz w:val="22"/>
            <w:szCs w:val="22"/>
            <w:lang w:eastAsia="cs-CZ"/>
          </w:rPr>
          <w:tab/>
        </w:r>
        <w:r w:rsidR="00BB265D" w:rsidRPr="003A11ED">
          <w:rPr>
            <w:rStyle w:val="Hypertextovodkaz"/>
          </w:rPr>
          <w:t>KOMUNIKACE MEZI ZADAVATELEM a DODAVATELEM</w:t>
        </w:r>
        <w:r w:rsidR="00BB265D">
          <w:rPr>
            <w:noProof/>
            <w:webHidden/>
          </w:rPr>
          <w:tab/>
        </w:r>
        <w:r w:rsidR="00BB265D">
          <w:rPr>
            <w:noProof/>
            <w:webHidden/>
          </w:rPr>
          <w:fldChar w:fldCharType="begin"/>
        </w:r>
        <w:r w:rsidR="00BB265D">
          <w:rPr>
            <w:noProof/>
            <w:webHidden/>
          </w:rPr>
          <w:instrText xml:space="preserve"> PAGEREF _Toc129352702 \h </w:instrText>
        </w:r>
        <w:r w:rsidR="00BB265D">
          <w:rPr>
            <w:noProof/>
            <w:webHidden/>
          </w:rPr>
        </w:r>
        <w:r w:rsidR="00BB265D">
          <w:rPr>
            <w:noProof/>
            <w:webHidden/>
          </w:rPr>
          <w:fldChar w:fldCharType="separate"/>
        </w:r>
        <w:r w:rsidR="00B4311D">
          <w:rPr>
            <w:noProof/>
            <w:webHidden/>
          </w:rPr>
          <w:t>4</w:t>
        </w:r>
        <w:r w:rsidR="00BB265D">
          <w:rPr>
            <w:noProof/>
            <w:webHidden/>
          </w:rPr>
          <w:fldChar w:fldCharType="end"/>
        </w:r>
      </w:hyperlink>
    </w:p>
    <w:p w14:paraId="35141BCF" w14:textId="596D0495" w:rsidR="00BB265D" w:rsidRDefault="00AA00E6">
      <w:pPr>
        <w:pStyle w:val="Obsah1"/>
        <w:rPr>
          <w:rFonts w:eastAsiaTheme="minorEastAsia"/>
          <w:caps w:val="0"/>
          <w:noProof/>
          <w:sz w:val="22"/>
          <w:szCs w:val="22"/>
          <w:lang w:eastAsia="cs-CZ"/>
        </w:rPr>
      </w:pPr>
      <w:hyperlink w:anchor="_Toc129352703" w:history="1">
        <w:r w:rsidR="00BB265D" w:rsidRPr="003A11ED">
          <w:rPr>
            <w:rStyle w:val="Hypertextovodkaz"/>
          </w:rPr>
          <w:t>4.</w:t>
        </w:r>
        <w:r w:rsidR="00BB265D">
          <w:rPr>
            <w:rFonts w:eastAsiaTheme="minorEastAsia"/>
            <w:caps w:val="0"/>
            <w:noProof/>
            <w:sz w:val="22"/>
            <w:szCs w:val="22"/>
            <w:lang w:eastAsia="cs-CZ"/>
          </w:rPr>
          <w:tab/>
        </w:r>
        <w:r w:rsidR="00BB265D" w:rsidRPr="003A11ED">
          <w:rPr>
            <w:rStyle w:val="Hypertextovodkaz"/>
          </w:rPr>
          <w:t>ÚČEL a PŘEDMĚT PLNĚNÍ VEŘEJNÉ ZAKÁZKY</w:t>
        </w:r>
        <w:r w:rsidR="00BB265D">
          <w:rPr>
            <w:noProof/>
            <w:webHidden/>
          </w:rPr>
          <w:tab/>
        </w:r>
        <w:r w:rsidR="00BB265D">
          <w:rPr>
            <w:noProof/>
            <w:webHidden/>
          </w:rPr>
          <w:fldChar w:fldCharType="begin"/>
        </w:r>
        <w:r w:rsidR="00BB265D">
          <w:rPr>
            <w:noProof/>
            <w:webHidden/>
          </w:rPr>
          <w:instrText xml:space="preserve"> PAGEREF _Toc129352703 \h </w:instrText>
        </w:r>
        <w:r w:rsidR="00BB265D">
          <w:rPr>
            <w:noProof/>
            <w:webHidden/>
          </w:rPr>
        </w:r>
        <w:r w:rsidR="00BB265D">
          <w:rPr>
            <w:noProof/>
            <w:webHidden/>
          </w:rPr>
          <w:fldChar w:fldCharType="separate"/>
        </w:r>
        <w:r w:rsidR="00B4311D">
          <w:rPr>
            <w:noProof/>
            <w:webHidden/>
          </w:rPr>
          <w:t>4</w:t>
        </w:r>
        <w:r w:rsidR="00BB265D">
          <w:rPr>
            <w:noProof/>
            <w:webHidden/>
          </w:rPr>
          <w:fldChar w:fldCharType="end"/>
        </w:r>
      </w:hyperlink>
    </w:p>
    <w:p w14:paraId="5F7B984F" w14:textId="627D875D" w:rsidR="00BB265D" w:rsidRDefault="00AA00E6">
      <w:pPr>
        <w:pStyle w:val="Obsah1"/>
        <w:rPr>
          <w:rFonts w:eastAsiaTheme="minorEastAsia"/>
          <w:caps w:val="0"/>
          <w:noProof/>
          <w:sz w:val="22"/>
          <w:szCs w:val="22"/>
          <w:lang w:eastAsia="cs-CZ"/>
        </w:rPr>
      </w:pPr>
      <w:hyperlink w:anchor="_Toc129352704" w:history="1">
        <w:r w:rsidR="00BB265D" w:rsidRPr="003A11ED">
          <w:rPr>
            <w:rStyle w:val="Hypertextovodkaz"/>
          </w:rPr>
          <w:t>5.</w:t>
        </w:r>
        <w:r w:rsidR="00BB265D">
          <w:rPr>
            <w:rFonts w:eastAsiaTheme="minorEastAsia"/>
            <w:caps w:val="0"/>
            <w:noProof/>
            <w:sz w:val="22"/>
            <w:szCs w:val="22"/>
            <w:lang w:eastAsia="cs-CZ"/>
          </w:rPr>
          <w:tab/>
        </w:r>
        <w:r w:rsidR="00BB265D" w:rsidRPr="003A11ED">
          <w:rPr>
            <w:rStyle w:val="Hypertextovodkaz"/>
          </w:rPr>
          <w:t>ZDROJE FINANCOVÁNÍ a PŘEDPOKLÁDANÁ HODNOTA VEŘEJNÉ ZAKÁZKY</w:t>
        </w:r>
        <w:r w:rsidR="00BB265D">
          <w:rPr>
            <w:noProof/>
            <w:webHidden/>
          </w:rPr>
          <w:tab/>
        </w:r>
        <w:r w:rsidR="00BB265D">
          <w:rPr>
            <w:noProof/>
            <w:webHidden/>
          </w:rPr>
          <w:fldChar w:fldCharType="begin"/>
        </w:r>
        <w:r w:rsidR="00BB265D">
          <w:rPr>
            <w:noProof/>
            <w:webHidden/>
          </w:rPr>
          <w:instrText xml:space="preserve"> PAGEREF _Toc129352704 \h </w:instrText>
        </w:r>
        <w:r w:rsidR="00BB265D">
          <w:rPr>
            <w:noProof/>
            <w:webHidden/>
          </w:rPr>
        </w:r>
        <w:r w:rsidR="00BB265D">
          <w:rPr>
            <w:noProof/>
            <w:webHidden/>
          </w:rPr>
          <w:fldChar w:fldCharType="separate"/>
        </w:r>
        <w:r w:rsidR="00B4311D">
          <w:rPr>
            <w:noProof/>
            <w:webHidden/>
          </w:rPr>
          <w:t>4</w:t>
        </w:r>
        <w:r w:rsidR="00BB265D">
          <w:rPr>
            <w:noProof/>
            <w:webHidden/>
          </w:rPr>
          <w:fldChar w:fldCharType="end"/>
        </w:r>
      </w:hyperlink>
    </w:p>
    <w:p w14:paraId="238EECD0" w14:textId="27AAD2E7" w:rsidR="00BB265D" w:rsidRDefault="00AA00E6">
      <w:pPr>
        <w:pStyle w:val="Obsah1"/>
        <w:rPr>
          <w:rFonts w:eastAsiaTheme="minorEastAsia"/>
          <w:caps w:val="0"/>
          <w:noProof/>
          <w:sz w:val="22"/>
          <w:szCs w:val="22"/>
          <w:lang w:eastAsia="cs-CZ"/>
        </w:rPr>
      </w:pPr>
      <w:hyperlink w:anchor="_Toc129352705" w:history="1">
        <w:r w:rsidR="00BB265D" w:rsidRPr="003A11ED">
          <w:rPr>
            <w:rStyle w:val="Hypertextovodkaz"/>
          </w:rPr>
          <w:t>6.</w:t>
        </w:r>
        <w:r w:rsidR="00BB265D">
          <w:rPr>
            <w:rFonts w:eastAsiaTheme="minorEastAsia"/>
            <w:caps w:val="0"/>
            <w:noProof/>
            <w:sz w:val="22"/>
            <w:szCs w:val="22"/>
            <w:lang w:eastAsia="cs-CZ"/>
          </w:rPr>
          <w:tab/>
        </w:r>
        <w:r w:rsidR="00BB265D" w:rsidRPr="003A11ED">
          <w:rPr>
            <w:rStyle w:val="Hypertextovodkaz"/>
          </w:rPr>
          <w:t>OBSAH ZADÁVACÍ DOKUMENTACE</w:t>
        </w:r>
        <w:r w:rsidR="00BB265D">
          <w:rPr>
            <w:noProof/>
            <w:webHidden/>
          </w:rPr>
          <w:tab/>
        </w:r>
        <w:r w:rsidR="00BB265D">
          <w:rPr>
            <w:noProof/>
            <w:webHidden/>
          </w:rPr>
          <w:fldChar w:fldCharType="begin"/>
        </w:r>
        <w:r w:rsidR="00BB265D">
          <w:rPr>
            <w:noProof/>
            <w:webHidden/>
          </w:rPr>
          <w:instrText xml:space="preserve"> PAGEREF _Toc129352705 \h </w:instrText>
        </w:r>
        <w:r w:rsidR="00BB265D">
          <w:rPr>
            <w:noProof/>
            <w:webHidden/>
          </w:rPr>
        </w:r>
        <w:r w:rsidR="00BB265D">
          <w:rPr>
            <w:noProof/>
            <w:webHidden/>
          </w:rPr>
          <w:fldChar w:fldCharType="separate"/>
        </w:r>
        <w:r w:rsidR="00B4311D">
          <w:rPr>
            <w:noProof/>
            <w:webHidden/>
          </w:rPr>
          <w:t>5</w:t>
        </w:r>
        <w:r w:rsidR="00BB265D">
          <w:rPr>
            <w:noProof/>
            <w:webHidden/>
          </w:rPr>
          <w:fldChar w:fldCharType="end"/>
        </w:r>
      </w:hyperlink>
    </w:p>
    <w:p w14:paraId="3D1FA06F" w14:textId="74BCDDDB" w:rsidR="00BB265D" w:rsidRDefault="00AA00E6">
      <w:pPr>
        <w:pStyle w:val="Obsah1"/>
        <w:rPr>
          <w:rFonts w:eastAsiaTheme="minorEastAsia"/>
          <w:caps w:val="0"/>
          <w:noProof/>
          <w:sz w:val="22"/>
          <w:szCs w:val="22"/>
          <w:lang w:eastAsia="cs-CZ"/>
        </w:rPr>
      </w:pPr>
      <w:hyperlink w:anchor="_Toc129352706" w:history="1">
        <w:r w:rsidR="00BB265D" w:rsidRPr="003A11ED">
          <w:rPr>
            <w:rStyle w:val="Hypertextovodkaz"/>
          </w:rPr>
          <w:t>7.</w:t>
        </w:r>
        <w:r w:rsidR="00BB265D">
          <w:rPr>
            <w:rFonts w:eastAsiaTheme="minorEastAsia"/>
            <w:caps w:val="0"/>
            <w:noProof/>
            <w:sz w:val="22"/>
            <w:szCs w:val="22"/>
            <w:lang w:eastAsia="cs-CZ"/>
          </w:rPr>
          <w:tab/>
        </w:r>
        <w:r w:rsidR="00BB265D" w:rsidRPr="003A11ED">
          <w:rPr>
            <w:rStyle w:val="Hypertextovodkaz"/>
          </w:rPr>
          <w:t>VYSVĚTLENÍ, ZMĚNY a DOPLNĚNÍ ZADÁVACÍ DOKUMENTACE</w:t>
        </w:r>
        <w:r w:rsidR="00BB265D">
          <w:rPr>
            <w:noProof/>
            <w:webHidden/>
          </w:rPr>
          <w:tab/>
        </w:r>
        <w:r w:rsidR="00BB265D">
          <w:rPr>
            <w:noProof/>
            <w:webHidden/>
          </w:rPr>
          <w:fldChar w:fldCharType="begin"/>
        </w:r>
        <w:r w:rsidR="00BB265D">
          <w:rPr>
            <w:noProof/>
            <w:webHidden/>
          </w:rPr>
          <w:instrText xml:space="preserve"> PAGEREF _Toc129352706 \h </w:instrText>
        </w:r>
        <w:r w:rsidR="00BB265D">
          <w:rPr>
            <w:noProof/>
            <w:webHidden/>
          </w:rPr>
        </w:r>
        <w:r w:rsidR="00BB265D">
          <w:rPr>
            <w:noProof/>
            <w:webHidden/>
          </w:rPr>
          <w:fldChar w:fldCharType="separate"/>
        </w:r>
        <w:r w:rsidR="00B4311D">
          <w:rPr>
            <w:noProof/>
            <w:webHidden/>
          </w:rPr>
          <w:t>6</w:t>
        </w:r>
        <w:r w:rsidR="00BB265D">
          <w:rPr>
            <w:noProof/>
            <w:webHidden/>
          </w:rPr>
          <w:fldChar w:fldCharType="end"/>
        </w:r>
      </w:hyperlink>
    </w:p>
    <w:p w14:paraId="015A96FF" w14:textId="41560773" w:rsidR="00BB265D" w:rsidRDefault="00AA00E6">
      <w:pPr>
        <w:pStyle w:val="Obsah1"/>
        <w:rPr>
          <w:rFonts w:eastAsiaTheme="minorEastAsia"/>
          <w:caps w:val="0"/>
          <w:noProof/>
          <w:sz w:val="22"/>
          <w:szCs w:val="22"/>
          <w:lang w:eastAsia="cs-CZ"/>
        </w:rPr>
      </w:pPr>
      <w:hyperlink w:anchor="_Toc129352707" w:history="1">
        <w:r w:rsidR="00BB265D" w:rsidRPr="003A11ED">
          <w:rPr>
            <w:rStyle w:val="Hypertextovodkaz"/>
          </w:rPr>
          <w:t>8.</w:t>
        </w:r>
        <w:r w:rsidR="00BB265D">
          <w:rPr>
            <w:rFonts w:eastAsiaTheme="minorEastAsia"/>
            <w:caps w:val="0"/>
            <w:noProof/>
            <w:sz w:val="22"/>
            <w:szCs w:val="22"/>
            <w:lang w:eastAsia="cs-CZ"/>
          </w:rPr>
          <w:tab/>
        </w:r>
        <w:r w:rsidR="00BB265D" w:rsidRPr="003A11ED">
          <w:rPr>
            <w:rStyle w:val="Hypertextovodkaz"/>
          </w:rPr>
          <w:t>POŽADAVKY ZADAVATELE NA KVALIFIKACI</w:t>
        </w:r>
        <w:r w:rsidR="00BB265D">
          <w:rPr>
            <w:noProof/>
            <w:webHidden/>
          </w:rPr>
          <w:tab/>
        </w:r>
        <w:r w:rsidR="00BB265D">
          <w:rPr>
            <w:noProof/>
            <w:webHidden/>
          </w:rPr>
          <w:fldChar w:fldCharType="begin"/>
        </w:r>
        <w:r w:rsidR="00BB265D">
          <w:rPr>
            <w:noProof/>
            <w:webHidden/>
          </w:rPr>
          <w:instrText xml:space="preserve"> PAGEREF _Toc129352707 \h </w:instrText>
        </w:r>
        <w:r w:rsidR="00BB265D">
          <w:rPr>
            <w:noProof/>
            <w:webHidden/>
          </w:rPr>
        </w:r>
        <w:r w:rsidR="00BB265D">
          <w:rPr>
            <w:noProof/>
            <w:webHidden/>
          </w:rPr>
          <w:fldChar w:fldCharType="separate"/>
        </w:r>
        <w:r w:rsidR="00B4311D">
          <w:rPr>
            <w:noProof/>
            <w:webHidden/>
          </w:rPr>
          <w:t>6</w:t>
        </w:r>
        <w:r w:rsidR="00BB265D">
          <w:rPr>
            <w:noProof/>
            <w:webHidden/>
          </w:rPr>
          <w:fldChar w:fldCharType="end"/>
        </w:r>
      </w:hyperlink>
    </w:p>
    <w:p w14:paraId="0B5F71DB" w14:textId="76033244" w:rsidR="00BB265D" w:rsidRDefault="00AA00E6">
      <w:pPr>
        <w:pStyle w:val="Obsah1"/>
        <w:rPr>
          <w:rFonts w:eastAsiaTheme="minorEastAsia"/>
          <w:caps w:val="0"/>
          <w:noProof/>
          <w:sz w:val="22"/>
          <w:szCs w:val="22"/>
          <w:lang w:eastAsia="cs-CZ"/>
        </w:rPr>
      </w:pPr>
      <w:hyperlink w:anchor="_Toc129352708" w:history="1">
        <w:r w:rsidR="00BB265D" w:rsidRPr="003A11ED">
          <w:rPr>
            <w:rStyle w:val="Hypertextovodkaz"/>
          </w:rPr>
          <w:t>9.</w:t>
        </w:r>
        <w:r w:rsidR="00BB265D">
          <w:rPr>
            <w:rFonts w:eastAsiaTheme="minorEastAsia"/>
            <w:caps w:val="0"/>
            <w:noProof/>
            <w:sz w:val="22"/>
            <w:szCs w:val="22"/>
            <w:lang w:eastAsia="cs-CZ"/>
          </w:rPr>
          <w:tab/>
        </w:r>
        <w:r w:rsidR="00BB265D" w:rsidRPr="003A11ED">
          <w:rPr>
            <w:rStyle w:val="Hypertextovodkaz"/>
          </w:rPr>
          <w:t>DALŠÍ INFORMACE/DOKUMENTY PŘEDKLÁDANÉ DODAVATELEM v NABÍDCE</w:t>
        </w:r>
        <w:r w:rsidR="00BB265D">
          <w:rPr>
            <w:noProof/>
            <w:webHidden/>
          </w:rPr>
          <w:tab/>
        </w:r>
        <w:r w:rsidR="00BB265D">
          <w:rPr>
            <w:noProof/>
            <w:webHidden/>
          </w:rPr>
          <w:fldChar w:fldCharType="begin"/>
        </w:r>
        <w:r w:rsidR="00BB265D">
          <w:rPr>
            <w:noProof/>
            <w:webHidden/>
          </w:rPr>
          <w:instrText xml:space="preserve"> PAGEREF _Toc129352708 \h </w:instrText>
        </w:r>
        <w:r w:rsidR="00BB265D">
          <w:rPr>
            <w:noProof/>
            <w:webHidden/>
          </w:rPr>
        </w:r>
        <w:r w:rsidR="00BB265D">
          <w:rPr>
            <w:noProof/>
            <w:webHidden/>
          </w:rPr>
          <w:fldChar w:fldCharType="separate"/>
        </w:r>
        <w:r w:rsidR="00B4311D">
          <w:rPr>
            <w:noProof/>
            <w:webHidden/>
          </w:rPr>
          <w:t>18</w:t>
        </w:r>
        <w:r w:rsidR="00BB265D">
          <w:rPr>
            <w:noProof/>
            <w:webHidden/>
          </w:rPr>
          <w:fldChar w:fldCharType="end"/>
        </w:r>
      </w:hyperlink>
    </w:p>
    <w:p w14:paraId="679FA165" w14:textId="3270D2C3" w:rsidR="00BB265D" w:rsidRDefault="00AA00E6">
      <w:pPr>
        <w:pStyle w:val="Obsah1"/>
        <w:rPr>
          <w:rFonts w:eastAsiaTheme="minorEastAsia"/>
          <w:caps w:val="0"/>
          <w:noProof/>
          <w:sz w:val="22"/>
          <w:szCs w:val="22"/>
          <w:lang w:eastAsia="cs-CZ"/>
        </w:rPr>
      </w:pPr>
      <w:hyperlink w:anchor="_Toc129352709" w:history="1">
        <w:r w:rsidR="00BB265D" w:rsidRPr="003A11ED">
          <w:rPr>
            <w:rStyle w:val="Hypertextovodkaz"/>
          </w:rPr>
          <w:t>10.</w:t>
        </w:r>
        <w:r w:rsidR="00BB265D">
          <w:rPr>
            <w:rFonts w:eastAsiaTheme="minorEastAsia"/>
            <w:caps w:val="0"/>
            <w:noProof/>
            <w:sz w:val="22"/>
            <w:szCs w:val="22"/>
            <w:lang w:eastAsia="cs-CZ"/>
          </w:rPr>
          <w:tab/>
        </w:r>
        <w:r w:rsidR="00BB265D" w:rsidRPr="003A11ED">
          <w:rPr>
            <w:rStyle w:val="Hypertextovodkaz"/>
          </w:rPr>
          <w:t>PROHLÍDKA MÍSTA PLNĚNÍ (STAVENIŠTĚ)</w:t>
        </w:r>
        <w:r w:rsidR="00BB265D">
          <w:rPr>
            <w:noProof/>
            <w:webHidden/>
          </w:rPr>
          <w:tab/>
        </w:r>
        <w:r w:rsidR="00BB265D">
          <w:rPr>
            <w:noProof/>
            <w:webHidden/>
          </w:rPr>
          <w:fldChar w:fldCharType="begin"/>
        </w:r>
        <w:r w:rsidR="00BB265D">
          <w:rPr>
            <w:noProof/>
            <w:webHidden/>
          </w:rPr>
          <w:instrText xml:space="preserve"> PAGEREF _Toc129352709 \h </w:instrText>
        </w:r>
        <w:r w:rsidR="00BB265D">
          <w:rPr>
            <w:noProof/>
            <w:webHidden/>
          </w:rPr>
        </w:r>
        <w:r w:rsidR="00BB265D">
          <w:rPr>
            <w:noProof/>
            <w:webHidden/>
          </w:rPr>
          <w:fldChar w:fldCharType="separate"/>
        </w:r>
        <w:r w:rsidR="00B4311D">
          <w:rPr>
            <w:noProof/>
            <w:webHidden/>
          </w:rPr>
          <w:t>20</w:t>
        </w:r>
        <w:r w:rsidR="00BB265D">
          <w:rPr>
            <w:noProof/>
            <w:webHidden/>
          </w:rPr>
          <w:fldChar w:fldCharType="end"/>
        </w:r>
      </w:hyperlink>
    </w:p>
    <w:p w14:paraId="71FF85EE" w14:textId="491F6EE3" w:rsidR="00BB265D" w:rsidRDefault="00AA00E6">
      <w:pPr>
        <w:pStyle w:val="Obsah1"/>
        <w:rPr>
          <w:rFonts w:eastAsiaTheme="minorEastAsia"/>
          <w:caps w:val="0"/>
          <w:noProof/>
          <w:sz w:val="22"/>
          <w:szCs w:val="22"/>
          <w:lang w:eastAsia="cs-CZ"/>
        </w:rPr>
      </w:pPr>
      <w:hyperlink w:anchor="_Toc129352710" w:history="1">
        <w:r w:rsidR="00BB265D" w:rsidRPr="003A11ED">
          <w:rPr>
            <w:rStyle w:val="Hypertextovodkaz"/>
          </w:rPr>
          <w:t>11.</w:t>
        </w:r>
        <w:r w:rsidR="00BB265D">
          <w:rPr>
            <w:rFonts w:eastAsiaTheme="minorEastAsia"/>
            <w:caps w:val="0"/>
            <w:noProof/>
            <w:sz w:val="22"/>
            <w:szCs w:val="22"/>
            <w:lang w:eastAsia="cs-CZ"/>
          </w:rPr>
          <w:tab/>
        </w:r>
        <w:r w:rsidR="00BB265D" w:rsidRPr="003A11ED">
          <w:rPr>
            <w:rStyle w:val="Hypertextovodkaz"/>
          </w:rPr>
          <w:t>JAZYK NABÍDEK A KOMUNIKAČNÍ JAZYK</w:t>
        </w:r>
        <w:r w:rsidR="00BB265D">
          <w:rPr>
            <w:noProof/>
            <w:webHidden/>
          </w:rPr>
          <w:tab/>
        </w:r>
        <w:r w:rsidR="00BB265D">
          <w:rPr>
            <w:noProof/>
            <w:webHidden/>
          </w:rPr>
          <w:fldChar w:fldCharType="begin"/>
        </w:r>
        <w:r w:rsidR="00BB265D">
          <w:rPr>
            <w:noProof/>
            <w:webHidden/>
          </w:rPr>
          <w:instrText xml:space="preserve"> PAGEREF _Toc129352710 \h </w:instrText>
        </w:r>
        <w:r w:rsidR="00BB265D">
          <w:rPr>
            <w:noProof/>
            <w:webHidden/>
          </w:rPr>
        </w:r>
        <w:r w:rsidR="00BB265D">
          <w:rPr>
            <w:noProof/>
            <w:webHidden/>
          </w:rPr>
          <w:fldChar w:fldCharType="separate"/>
        </w:r>
        <w:r w:rsidR="00B4311D">
          <w:rPr>
            <w:noProof/>
            <w:webHidden/>
          </w:rPr>
          <w:t>20</w:t>
        </w:r>
        <w:r w:rsidR="00BB265D">
          <w:rPr>
            <w:noProof/>
            <w:webHidden/>
          </w:rPr>
          <w:fldChar w:fldCharType="end"/>
        </w:r>
      </w:hyperlink>
    </w:p>
    <w:p w14:paraId="72C1E2B6" w14:textId="1F724BF6" w:rsidR="00BB265D" w:rsidRDefault="00AA00E6">
      <w:pPr>
        <w:pStyle w:val="Obsah1"/>
        <w:rPr>
          <w:rFonts w:eastAsiaTheme="minorEastAsia"/>
          <w:caps w:val="0"/>
          <w:noProof/>
          <w:sz w:val="22"/>
          <w:szCs w:val="22"/>
          <w:lang w:eastAsia="cs-CZ"/>
        </w:rPr>
      </w:pPr>
      <w:hyperlink w:anchor="_Toc129352711" w:history="1">
        <w:r w:rsidR="00BB265D" w:rsidRPr="003A11ED">
          <w:rPr>
            <w:rStyle w:val="Hypertextovodkaz"/>
          </w:rPr>
          <w:t>12.</w:t>
        </w:r>
        <w:r w:rsidR="00BB265D">
          <w:rPr>
            <w:rFonts w:eastAsiaTheme="minorEastAsia"/>
            <w:caps w:val="0"/>
            <w:noProof/>
            <w:sz w:val="22"/>
            <w:szCs w:val="22"/>
            <w:lang w:eastAsia="cs-CZ"/>
          </w:rPr>
          <w:tab/>
        </w:r>
        <w:r w:rsidR="00BB265D" w:rsidRPr="003A11ED">
          <w:rPr>
            <w:rStyle w:val="Hypertextovodkaz"/>
          </w:rPr>
          <w:t>OBSAH a PODÁVÁNÍ NABÍDEK</w:t>
        </w:r>
        <w:r w:rsidR="00BB265D">
          <w:rPr>
            <w:noProof/>
            <w:webHidden/>
          </w:rPr>
          <w:tab/>
        </w:r>
        <w:r w:rsidR="00BB265D">
          <w:rPr>
            <w:noProof/>
            <w:webHidden/>
          </w:rPr>
          <w:fldChar w:fldCharType="begin"/>
        </w:r>
        <w:r w:rsidR="00BB265D">
          <w:rPr>
            <w:noProof/>
            <w:webHidden/>
          </w:rPr>
          <w:instrText xml:space="preserve"> PAGEREF _Toc129352711 \h </w:instrText>
        </w:r>
        <w:r w:rsidR="00BB265D">
          <w:rPr>
            <w:noProof/>
            <w:webHidden/>
          </w:rPr>
        </w:r>
        <w:r w:rsidR="00BB265D">
          <w:rPr>
            <w:noProof/>
            <w:webHidden/>
          </w:rPr>
          <w:fldChar w:fldCharType="separate"/>
        </w:r>
        <w:r w:rsidR="00B4311D">
          <w:rPr>
            <w:noProof/>
            <w:webHidden/>
          </w:rPr>
          <w:t>21</w:t>
        </w:r>
        <w:r w:rsidR="00BB265D">
          <w:rPr>
            <w:noProof/>
            <w:webHidden/>
          </w:rPr>
          <w:fldChar w:fldCharType="end"/>
        </w:r>
      </w:hyperlink>
    </w:p>
    <w:p w14:paraId="132345A6" w14:textId="5E42E7CB" w:rsidR="00BB265D" w:rsidRDefault="00AA00E6">
      <w:pPr>
        <w:pStyle w:val="Obsah1"/>
        <w:rPr>
          <w:rFonts w:eastAsiaTheme="minorEastAsia"/>
          <w:caps w:val="0"/>
          <w:noProof/>
          <w:sz w:val="22"/>
          <w:szCs w:val="22"/>
          <w:lang w:eastAsia="cs-CZ"/>
        </w:rPr>
      </w:pPr>
      <w:hyperlink w:anchor="_Toc129352712" w:history="1">
        <w:r w:rsidR="00BB265D" w:rsidRPr="003A11ED">
          <w:rPr>
            <w:rStyle w:val="Hypertextovodkaz"/>
          </w:rPr>
          <w:t>13.</w:t>
        </w:r>
        <w:r w:rsidR="00BB265D">
          <w:rPr>
            <w:rFonts w:eastAsiaTheme="minorEastAsia"/>
            <w:caps w:val="0"/>
            <w:noProof/>
            <w:sz w:val="22"/>
            <w:szCs w:val="22"/>
            <w:lang w:eastAsia="cs-CZ"/>
          </w:rPr>
          <w:tab/>
        </w:r>
        <w:r w:rsidR="00BB265D" w:rsidRPr="003A11ED">
          <w:rPr>
            <w:rStyle w:val="Hypertextovodkaz"/>
          </w:rPr>
          <w:t>POŽADAVKY NA ZPRACOVÁNÍ NABÍDKOVÉ CENY</w:t>
        </w:r>
        <w:r w:rsidR="00BB265D">
          <w:rPr>
            <w:noProof/>
            <w:webHidden/>
          </w:rPr>
          <w:tab/>
        </w:r>
        <w:r w:rsidR="00BB265D">
          <w:rPr>
            <w:noProof/>
            <w:webHidden/>
          </w:rPr>
          <w:fldChar w:fldCharType="begin"/>
        </w:r>
        <w:r w:rsidR="00BB265D">
          <w:rPr>
            <w:noProof/>
            <w:webHidden/>
          </w:rPr>
          <w:instrText xml:space="preserve"> PAGEREF _Toc129352712 \h </w:instrText>
        </w:r>
        <w:r w:rsidR="00BB265D">
          <w:rPr>
            <w:noProof/>
            <w:webHidden/>
          </w:rPr>
        </w:r>
        <w:r w:rsidR="00BB265D">
          <w:rPr>
            <w:noProof/>
            <w:webHidden/>
          </w:rPr>
          <w:fldChar w:fldCharType="separate"/>
        </w:r>
        <w:r w:rsidR="00B4311D">
          <w:rPr>
            <w:noProof/>
            <w:webHidden/>
          </w:rPr>
          <w:t>23</w:t>
        </w:r>
        <w:r w:rsidR="00BB265D">
          <w:rPr>
            <w:noProof/>
            <w:webHidden/>
          </w:rPr>
          <w:fldChar w:fldCharType="end"/>
        </w:r>
      </w:hyperlink>
    </w:p>
    <w:p w14:paraId="4B33A993" w14:textId="2B1C8343" w:rsidR="00BB265D" w:rsidRDefault="00AA00E6">
      <w:pPr>
        <w:pStyle w:val="Obsah1"/>
        <w:rPr>
          <w:rFonts w:eastAsiaTheme="minorEastAsia"/>
          <w:caps w:val="0"/>
          <w:noProof/>
          <w:sz w:val="22"/>
          <w:szCs w:val="22"/>
          <w:lang w:eastAsia="cs-CZ"/>
        </w:rPr>
      </w:pPr>
      <w:hyperlink w:anchor="_Toc129352713" w:history="1">
        <w:r w:rsidR="00BB265D" w:rsidRPr="003A11ED">
          <w:rPr>
            <w:rStyle w:val="Hypertextovodkaz"/>
          </w:rPr>
          <w:t>14.</w:t>
        </w:r>
        <w:r w:rsidR="00BB265D">
          <w:rPr>
            <w:rFonts w:eastAsiaTheme="minorEastAsia"/>
            <w:caps w:val="0"/>
            <w:noProof/>
            <w:sz w:val="22"/>
            <w:szCs w:val="22"/>
            <w:lang w:eastAsia="cs-CZ"/>
          </w:rPr>
          <w:tab/>
        </w:r>
        <w:r w:rsidR="00BB265D" w:rsidRPr="003A11ED">
          <w:rPr>
            <w:rStyle w:val="Hypertextovodkaz"/>
          </w:rPr>
          <w:t>VARIANTY NABÍDKY A VÝHRADA ZMĚNY DODAVATELE</w:t>
        </w:r>
        <w:r w:rsidR="00BB265D">
          <w:rPr>
            <w:noProof/>
            <w:webHidden/>
          </w:rPr>
          <w:tab/>
        </w:r>
        <w:r w:rsidR="00BB265D">
          <w:rPr>
            <w:noProof/>
            <w:webHidden/>
          </w:rPr>
          <w:fldChar w:fldCharType="begin"/>
        </w:r>
        <w:r w:rsidR="00BB265D">
          <w:rPr>
            <w:noProof/>
            <w:webHidden/>
          </w:rPr>
          <w:instrText xml:space="preserve"> PAGEREF _Toc129352713 \h </w:instrText>
        </w:r>
        <w:r w:rsidR="00BB265D">
          <w:rPr>
            <w:noProof/>
            <w:webHidden/>
          </w:rPr>
        </w:r>
        <w:r w:rsidR="00BB265D">
          <w:rPr>
            <w:noProof/>
            <w:webHidden/>
          </w:rPr>
          <w:fldChar w:fldCharType="separate"/>
        </w:r>
        <w:r w:rsidR="00B4311D">
          <w:rPr>
            <w:noProof/>
            <w:webHidden/>
          </w:rPr>
          <w:t>23</w:t>
        </w:r>
        <w:r w:rsidR="00BB265D">
          <w:rPr>
            <w:noProof/>
            <w:webHidden/>
          </w:rPr>
          <w:fldChar w:fldCharType="end"/>
        </w:r>
      </w:hyperlink>
    </w:p>
    <w:p w14:paraId="17FD560E" w14:textId="79BE37BE" w:rsidR="00BB265D" w:rsidRDefault="00AA00E6">
      <w:pPr>
        <w:pStyle w:val="Obsah1"/>
        <w:rPr>
          <w:rFonts w:eastAsiaTheme="minorEastAsia"/>
          <w:caps w:val="0"/>
          <w:noProof/>
          <w:sz w:val="22"/>
          <w:szCs w:val="22"/>
          <w:lang w:eastAsia="cs-CZ"/>
        </w:rPr>
      </w:pPr>
      <w:hyperlink w:anchor="_Toc129352714" w:history="1">
        <w:r w:rsidR="00BB265D" w:rsidRPr="003A11ED">
          <w:rPr>
            <w:rStyle w:val="Hypertextovodkaz"/>
          </w:rPr>
          <w:t>15.</w:t>
        </w:r>
        <w:r w:rsidR="00BB265D">
          <w:rPr>
            <w:rFonts w:eastAsiaTheme="minorEastAsia"/>
            <w:caps w:val="0"/>
            <w:noProof/>
            <w:sz w:val="22"/>
            <w:szCs w:val="22"/>
            <w:lang w:eastAsia="cs-CZ"/>
          </w:rPr>
          <w:tab/>
        </w:r>
        <w:r w:rsidR="00BB265D" w:rsidRPr="003A11ED">
          <w:rPr>
            <w:rStyle w:val="Hypertextovodkaz"/>
          </w:rPr>
          <w:t>OTEVÍRÁNÍ NABÍDEK</w:t>
        </w:r>
        <w:r w:rsidR="00BB265D">
          <w:rPr>
            <w:noProof/>
            <w:webHidden/>
          </w:rPr>
          <w:tab/>
        </w:r>
        <w:r w:rsidR="00BB265D">
          <w:rPr>
            <w:noProof/>
            <w:webHidden/>
          </w:rPr>
          <w:fldChar w:fldCharType="begin"/>
        </w:r>
        <w:r w:rsidR="00BB265D">
          <w:rPr>
            <w:noProof/>
            <w:webHidden/>
          </w:rPr>
          <w:instrText xml:space="preserve"> PAGEREF _Toc129352714 \h </w:instrText>
        </w:r>
        <w:r w:rsidR="00BB265D">
          <w:rPr>
            <w:noProof/>
            <w:webHidden/>
          </w:rPr>
        </w:r>
        <w:r w:rsidR="00BB265D">
          <w:rPr>
            <w:noProof/>
            <w:webHidden/>
          </w:rPr>
          <w:fldChar w:fldCharType="separate"/>
        </w:r>
        <w:r w:rsidR="00B4311D">
          <w:rPr>
            <w:noProof/>
            <w:webHidden/>
          </w:rPr>
          <w:t>24</w:t>
        </w:r>
        <w:r w:rsidR="00BB265D">
          <w:rPr>
            <w:noProof/>
            <w:webHidden/>
          </w:rPr>
          <w:fldChar w:fldCharType="end"/>
        </w:r>
      </w:hyperlink>
    </w:p>
    <w:p w14:paraId="6CDB0EE8" w14:textId="307516C8" w:rsidR="00BB265D" w:rsidRDefault="00AA00E6">
      <w:pPr>
        <w:pStyle w:val="Obsah1"/>
        <w:rPr>
          <w:rFonts w:eastAsiaTheme="minorEastAsia"/>
          <w:caps w:val="0"/>
          <w:noProof/>
          <w:sz w:val="22"/>
          <w:szCs w:val="22"/>
          <w:lang w:eastAsia="cs-CZ"/>
        </w:rPr>
      </w:pPr>
      <w:hyperlink w:anchor="_Toc129352715" w:history="1">
        <w:r w:rsidR="00BB265D" w:rsidRPr="003A11ED">
          <w:rPr>
            <w:rStyle w:val="Hypertextovodkaz"/>
          </w:rPr>
          <w:t>16.</w:t>
        </w:r>
        <w:r w:rsidR="00BB265D">
          <w:rPr>
            <w:rFonts w:eastAsiaTheme="minorEastAsia"/>
            <w:caps w:val="0"/>
            <w:noProof/>
            <w:sz w:val="22"/>
            <w:szCs w:val="22"/>
            <w:lang w:eastAsia="cs-CZ"/>
          </w:rPr>
          <w:tab/>
        </w:r>
        <w:r w:rsidR="00BB265D" w:rsidRPr="003A11ED">
          <w:rPr>
            <w:rStyle w:val="Hypertextovodkaz"/>
          </w:rPr>
          <w:t>POSOUZENÍ SPLNĚNÍ PODMÍNEK ÚČASTI</w:t>
        </w:r>
        <w:r w:rsidR="00BB265D">
          <w:rPr>
            <w:noProof/>
            <w:webHidden/>
          </w:rPr>
          <w:tab/>
        </w:r>
        <w:r w:rsidR="00BB265D">
          <w:rPr>
            <w:noProof/>
            <w:webHidden/>
          </w:rPr>
          <w:fldChar w:fldCharType="begin"/>
        </w:r>
        <w:r w:rsidR="00BB265D">
          <w:rPr>
            <w:noProof/>
            <w:webHidden/>
          </w:rPr>
          <w:instrText xml:space="preserve"> PAGEREF _Toc129352715 \h </w:instrText>
        </w:r>
        <w:r w:rsidR="00BB265D">
          <w:rPr>
            <w:noProof/>
            <w:webHidden/>
          </w:rPr>
        </w:r>
        <w:r w:rsidR="00BB265D">
          <w:rPr>
            <w:noProof/>
            <w:webHidden/>
          </w:rPr>
          <w:fldChar w:fldCharType="separate"/>
        </w:r>
        <w:r w:rsidR="00B4311D">
          <w:rPr>
            <w:noProof/>
            <w:webHidden/>
          </w:rPr>
          <w:t>24</w:t>
        </w:r>
        <w:r w:rsidR="00BB265D">
          <w:rPr>
            <w:noProof/>
            <w:webHidden/>
          </w:rPr>
          <w:fldChar w:fldCharType="end"/>
        </w:r>
      </w:hyperlink>
    </w:p>
    <w:p w14:paraId="2AD7C07C" w14:textId="3B2913C4" w:rsidR="00BB265D" w:rsidRDefault="00AA00E6">
      <w:pPr>
        <w:pStyle w:val="Obsah1"/>
        <w:rPr>
          <w:rFonts w:eastAsiaTheme="minorEastAsia"/>
          <w:caps w:val="0"/>
          <w:noProof/>
          <w:sz w:val="22"/>
          <w:szCs w:val="22"/>
          <w:lang w:eastAsia="cs-CZ"/>
        </w:rPr>
      </w:pPr>
      <w:hyperlink w:anchor="_Toc129352716" w:history="1">
        <w:r w:rsidR="00BB265D" w:rsidRPr="003A11ED">
          <w:rPr>
            <w:rStyle w:val="Hypertextovodkaz"/>
          </w:rPr>
          <w:t>17.</w:t>
        </w:r>
        <w:r w:rsidR="00BB265D">
          <w:rPr>
            <w:rFonts w:eastAsiaTheme="minorEastAsia"/>
            <w:caps w:val="0"/>
            <w:noProof/>
            <w:sz w:val="22"/>
            <w:szCs w:val="22"/>
            <w:lang w:eastAsia="cs-CZ"/>
          </w:rPr>
          <w:tab/>
        </w:r>
        <w:r w:rsidR="00BB265D" w:rsidRPr="003A11ED">
          <w:rPr>
            <w:rStyle w:val="Hypertextovodkaz"/>
          </w:rPr>
          <w:t>HODNOCENÍ NABÍDEK</w:t>
        </w:r>
        <w:r w:rsidR="00BB265D">
          <w:rPr>
            <w:noProof/>
            <w:webHidden/>
          </w:rPr>
          <w:tab/>
        </w:r>
        <w:r w:rsidR="00BB265D">
          <w:rPr>
            <w:noProof/>
            <w:webHidden/>
          </w:rPr>
          <w:fldChar w:fldCharType="begin"/>
        </w:r>
        <w:r w:rsidR="00BB265D">
          <w:rPr>
            <w:noProof/>
            <w:webHidden/>
          </w:rPr>
          <w:instrText xml:space="preserve"> PAGEREF _Toc129352716 \h </w:instrText>
        </w:r>
        <w:r w:rsidR="00BB265D">
          <w:rPr>
            <w:noProof/>
            <w:webHidden/>
          </w:rPr>
        </w:r>
        <w:r w:rsidR="00BB265D">
          <w:rPr>
            <w:noProof/>
            <w:webHidden/>
          </w:rPr>
          <w:fldChar w:fldCharType="separate"/>
        </w:r>
        <w:r w:rsidR="00B4311D">
          <w:rPr>
            <w:noProof/>
            <w:webHidden/>
          </w:rPr>
          <w:t>25</w:t>
        </w:r>
        <w:r w:rsidR="00BB265D">
          <w:rPr>
            <w:noProof/>
            <w:webHidden/>
          </w:rPr>
          <w:fldChar w:fldCharType="end"/>
        </w:r>
      </w:hyperlink>
    </w:p>
    <w:p w14:paraId="32002599" w14:textId="32A06678" w:rsidR="00BB265D" w:rsidRDefault="00AA00E6">
      <w:pPr>
        <w:pStyle w:val="Obsah1"/>
        <w:rPr>
          <w:rFonts w:eastAsiaTheme="minorEastAsia"/>
          <w:caps w:val="0"/>
          <w:noProof/>
          <w:sz w:val="22"/>
          <w:szCs w:val="22"/>
          <w:lang w:eastAsia="cs-CZ"/>
        </w:rPr>
      </w:pPr>
      <w:hyperlink w:anchor="_Toc129352717" w:history="1">
        <w:r w:rsidR="00BB265D" w:rsidRPr="003A11ED">
          <w:rPr>
            <w:rStyle w:val="Hypertextovodkaz"/>
          </w:rPr>
          <w:t>18.</w:t>
        </w:r>
        <w:r w:rsidR="00BB265D">
          <w:rPr>
            <w:rFonts w:eastAsiaTheme="minorEastAsia"/>
            <w:caps w:val="0"/>
            <w:noProof/>
            <w:sz w:val="22"/>
            <w:szCs w:val="22"/>
            <w:lang w:eastAsia="cs-CZ"/>
          </w:rPr>
          <w:tab/>
        </w:r>
        <w:r w:rsidR="00BB265D" w:rsidRPr="003A11ED">
          <w:rPr>
            <w:rStyle w:val="Hypertextovodkaz"/>
          </w:rPr>
          <w:t>ZRUŠENÍ ZADÁVACÍHO ŘÍZENÍ</w:t>
        </w:r>
        <w:r w:rsidR="00BB265D">
          <w:rPr>
            <w:noProof/>
            <w:webHidden/>
          </w:rPr>
          <w:tab/>
        </w:r>
        <w:r w:rsidR="00BB265D">
          <w:rPr>
            <w:noProof/>
            <w:webHidden/>
          </w:rPr>
          <w:fldChar w:fldCharType="begin"/>
        </w:r>
        <w:r w:rsidR="00BB265D">
          <w:rPr>
            <w:noProof/>
            <w:webHidden/>
          </w:rPr>
          <w:instrText xml:space="preserve"> PAGEREF _Toc129352717 \h </w:instrText>
        </w:r>
        <w:r w:rsidR="00BB265D">
          <w:rPr>
            <w:noProof/>
            <w:webHidden/>
          </w:rPr>
        </w:r>
        <w:r w:rsidR="00BB265D">
          <w:rPr>
            <w:noProof/>
            <w:webHidden/>
          </w:rPr>
          <w:fldChar w:fldCharType="separate"/>
        </w:r>
        <w:r w:rsidR="00B4311D">
          <w:rPr>
            <w:noProof/>
            <w:webHidden/>
          </w:rPr>
          <w:t>25</w:t>
        </w:r>
        <w:r w:rsidR="00BB265D">
          <w:rPr>
            <w:noProof/>
            <w:webHidden/>
          </w:rPr>
          <w:fldChar w:fldCharType="end"/>
        </w:r>
      </w:hyperlink>
    </w:p>
    <w:p w14:paraId="4AAF1C2C" w14:textId="4C751EC8" w:rsidR="00BB265D" w:rsidRDefault="00AA00E6">
      <w:pPr>
        <w:pStyle w:val="Obsah1"/>
        <w:rPr>
          <w:rFonts w:eastAsiaTheme="minorEastAsia"/>
          <w:caps w:val="0"/>
          <w:noProof/>
          <w:sz w:val="22"/>
          <w:szCs w:val="22"/>
          <w:lang w:eastAsia="cs-CZ"/>
        </w:rPr>
      </w:pPr>
      <w:hyperlink w:anchor="_Toc129352718" w:history="1">
        <w:r w:rsidR="00BB265D" w:rsidRPr="003A11ED">
          <w:rPr>
            <w:rStyle w:val="Hypertextovodkaz"/>
          </w:rPr>
          <w:t>19.</w:t>
        </w:r>
        <w:r w:rsidR="00BB265D">
          <w:rPr>
            <w:rFonts w:eastAsiaTheme="minorEastAsia"/>
            <w:caps w:val="0"/>
            <w:noProof/>
            <w:sz w:val="22"/>
            <w:szCs w:val="22"/>
            <w:lang w:eastAsia="cs-CZ"/>
          </w:rPr>
          <w:tab/>
        </w:r>
        <w:r w:rsidR="00BB265D" w:rsidRPr="003A11ED">
          <w:rPr>
            <w:rStyle w:val="Hypertextovodkaz"/>
          </w:rPr>
          <w:t>UZAVŘENÍ SMLOUVY</w:t>
        </w:r>
        <w:r w:rsidR="00BB265D">
          <w:rPr>
            <w:noProof/>
            <w:webHidden/>
          </w:rPr>
          <w:tab/>
        </w:r>
        <w:r w:rsidR="00BB265D">
          <w:rPr>
            <w:noProof/>
            <w:webHidden/>
          </w:rPr>
          <w:fldChar w:fldCharType="begin"/>
        </w:r>
        <w:r w:rsidR="00BB265D">
          <w:rPr>
            <w:noProof/>
            <w:webHidden/>
          </w:rPr>
          <w:instrText xml:space="preserve"> PAGEREF _Toc129352718 \h </w:instrText>
        </w:r>
        <w:r w:rsidR="00BB265D">
          <w:rPr>
            <w:noProof/>
            <w:webHidden/>
          </w:rPr>
        </w:r>
        <w:r w:rsidR="00BB265D">
          <w:rPr>
            <w:noProof/>
            <w:webHidden/>
          </w:rPr>
          <w:fldChar w:fldCharType="separate"/>
        </w:r>
        <w:r w:rsidR="00B4311D">
          <w:rPr>
            <w:noProof/>
            <w:webHidden/>
          </w:rPr>
          <w:t>25</w:t>
        </w:r>
        <w:r w:rsidR="00BB265D">
          <w:rPr>
            <w:noProof/>
            <w:webHidden/>
          </w:rPr>
          <w:fldChar w:fldCharType="end"/>
        </w:r>
      </w:hyperlink>
    </w:p>
    <w:p w14:paraId="3AD8A9AA" w14:textId="386475BF" w:rsidR="00BB265D" w:rsidRDefault="00AA00E6">
      <w:pPr>
        <w:pStyle w:val="Obsah1"/>
        <w:rPr>
          <w:rFonts w:eastAsiaTheme="minorEastAsia"/>
          <w:caps w:val="0"/>
          <w:noProof/>
          <w:sz w:val="22"/>
          <w:szCs w:val="22"/>
          <w:lang w:eastAsia="cs-CZ"/>
        </w:rPr>
      </w:pPr>
      <w:hyperlink w:anchor="_Toc129352719" w:history="1">
        <w:r w:rsidR="00BB265D" w:rsidRPr="003A11ED">
          <w:rPr>
            <w:rStyle w:val="Hypertextovodkaz"/>
          </w:rPr>
          <w:t>20.</w:t>
        </w:r>
        <w:r w:rsidR="00BB265D">
          <w:rPr>
            <w:rFonts w:eastAsiaTheme="minorEastAsia"/>
            <w:caps w:val="0"/>
            <w:noProof/>
            <w:sz w:val="22"/>
            <w:szCs w:val="22"/>
            <w:lang w:eastAsia="cs-CZ"/>
          </w:rPr>
          <w:tab/>
        </w:r>
        <w:r w:rsidR="00BB265D" w:rsidRPr="003A11ED">
          <w:rPr>
            <w:rStyle w:val="Hypertextovodkaz"/>
          </w:rPr>
          <w:t>OCHRANA INFORMACÍ</w:t>
        </w:r>
        <w:r w:rsidR="00BB265D">
          <w:rPr>
            <w:noProof/>
            <w:webHidden/>
          </w:rPr>
          <w:tab/>
        </w:r>
        <w:r w:rsidR="00BB265D">
          <w:rPr>
            <w:noProof/>
            <w:webHidden/>
          </w:rPr>
          <w:fldChar w:fldCharType="begin"/>
        </w:r>
        <w:r w:rsidR="00BB265D">
          <w:rPr>
            <w:noProof/>
            <w:webHidden/>
          </w:rPr>
          <w:instrText xml:space="preserve"> PAGEREF _Toc129352719 \h </w:instrText>
        </w:r>
        <w:r w:rsidR="00BB265D">
          <w:rPr>
            <w:noProof/>
            <w:webHidden/>
          </w:rPr>
        </w:r>
        <w:r w:rsidR="00BB265D">
          <w:rPr>
            <w:noProof/>
            <w:webHidden/>
          </w:rPr>
          <w:fldChar w:fldCharType="separate"/>
        </w:r>
        <w:r w:rsidR="00B4311D">
          <w:rPr>
            <w:noProof/>
            <w:webHidden/>
          </w:rPr>
          <w:t>28</w:t>
        </w:r>
        <w:r w:rsidR="00BB265D">
          <w:rPr>
            <w:noProof/>
            <w:webHidden/>
          </w:rPr>
          <w:fldChar w:fldCharType="end"/>
        </w:r>
      </w:hyperlink>
    </w:p>
    <w:p w14:paraId="24F1A4E5" w14:textId="5B830A14" w:rsidR="00BB265D" w:rsidRDefault="00AA00E6">
      <w:pPr>
        <w:pStyle w:val="Obsah1"/>
        <w:rPr>
          <w:rFonts w:eastAsiaTheme="minorEastAsia"/>
          <w:caps w:val="0"/>
          <w:noProof/>
          <w:sz w:val="22"/>
          <w:szCs w:val="22"/>
          <w:lang w:eastAsia="cs-CZ"/>
        </w:rPr>
      </w:pPr>
      <w:hyperlink w:anchor="_Toc129352720" w:history="1">
        <w:r w:rsidR="00BB265D" w:rsidRPr="003A11ED">
          <w:rPr>
            <w:rStyle w:val="Hypertextovodkaz"/>
          </w:rPr>
          <w:t>21.</w:t>
        </w:r>
        <w:r w:rsidR="00BB265D">
          <w:rPr>
            <w:rFonts w:eastAsiaTheme="minorEastAsia"/>
            <w:caps w:val="0"/>
            <w:noProof/>
            <w:sz w:val="22"/>
            <w:szCs w:val="22"/>
            <w:lang w:eastAsia="cs-CZ"/>
          </w:rPr>
          <w:tab/>
        </w:r>
        <w:r w:rsidR="00BB265D" w:rsidRPr="003A11ED">
          <w:rPr>
            <w:rStyle w:val="Hypertextovodkaz"/>
          </w:rPr>
          <w:t>ZADÁVACÍ LHŮTA A JISTOTA ZA NABÍDKU</w:t>
        </w:r>
        <w:r w:rsidR="00BB265D">
          <w:rPr>
            <w:noProof/>
            <w:webHidden/>
          </w:rPr>
          <w:tab/>
        </w:r>
        <w:r w:rsidR="00BB265D">
          <w:rPr>
            <w:noProof/>
            <w:webHidden/>
          </w:rPr>
          <w:fldChar w:fldCharType="begin"/>
        </w:r>
        <w:r w:rsidR="00BB265D">
          <w:rPr>
            <w:noProof/>
            <w:webHidden/>
          </w:rPr>
          <w:instrText xml:space="preserve"> PAGEREF _Toc129352720 \h </w:instrText>
        </w:r>
        <w:r w:rsidR="00BB265D">
          <w:rPr>
            <w:noProof/>
            <w:webHidden/>
          </w:rPr>
        </w:r>
        <w:r w:rsidR="00BB265D">
          <w:rPr>
            <w:noProof/>
            <w:webHidden/>
          </w:rPr>
          <w:fldChar w:fldCharType="separate"/>
        </w:r>
        <w:r w:rsidR="00B4311D">
          <w:rPr>
            <w:noProof/>
            <w:webHidden/>
          </w:rPr>
          <w:t>28</w:t>
        </w:r>
        <w:r w:rsidR="00BB265D">
          <w:rPr>
            <w:noProof/>
            <w:webHidden/>
          </w:rPr>
          <w:fldChar w:fldCharType="end"/>
        </w:r>
      </w:hyperlink>
    </w:p>
    <w:p w14:paraId="654F9944" w14:textId="5C66C8BD" w:rsidR="00BB265D" w:rsidRDefault="00AA00E6">
      <w:pPr>
        <w:pStyle w:val="Obsah1"/>
        <w:rPr>
          <w:rFonts w:eastAsiaTheme="minorEastAsia"/>
          <w:caps w:val="0"/>
          <w:noProof/>
          <w:sz w:val="22"/>
          <w:szCs w:val="22"/>
          <w:lang w:eastAsia="cs-CZ"/>
        </w:rPr>
      </w:pPr>
      <w:hyperlink w:anchor="_Toc129352721" w:history="1">
        <w:r w:rsidR="00BB265D" w:rsidRPr="003A11ED">
          <w:rPr>
            <w:rStyle w:val="Hypertextovodkaz"/>
          </w:rPr>
          <w:t>22.</w:t>
        </w:r>
        <w:r w:rsidR="00BB265D">
          <w:rPr>
            <w:rFonts w:eastAsiaTheme="minorEastAsia"/>
            <w:caps w:val="0"/>
            <w:noProof/>
            <w:sz w:val="22"/>
            <w:szCs w:val="22"/>
            <w:lang w:eastAsia="cs-CZ"/>
          </w:rPr>
          <w:tab/>
        </w:r>
        <w:r w:rsidR="00BB265D" w:rsidRPr="003A11ED">
          <w:rPr>
            <w:rStyle w:val="Hypertextovodkaz"/>
          </w:rPr>
          <w:t>SOCIÁLNĚ A ENVIRONMENTÁLNĚ ODPOVĚDNÉ ZADÁVÁNÍ, INOVACE</w:t>
        </w:r>
        <w:r w:rsidR="00BB265D">
          <w:rPr>
            <w:noProof/>
            <w:webHidden/>
          </w:rPr>
          <w:tab/>
        </w:r>
        <w:r w:rsidR="00BB265D">
          <w:rPr>
            <w:noProof/>
            <w:webHidden/>
          </w:rPr>
          <w:fldChar w:fldCharType="begin"/>
        </w:r>
        <w:r w:rsidR="00BB265D">
          <w:rPr>
            <w:noProof/>
            <w:webHidden/>
          </w:rPr>
          <w:instrText xml:space="preserve"> PAGEREF _Toc129352721 \h </w:instrText>
        </w:r>
        <w:r w:rsidR="00BB265D">
          <w:rPr>
            <w:noProof/>
            <w:webHidden/>
          </w:rPr>
        </w:r>
        <w:r w:rsidR="00BB265D">
          <w:rPr>
            <w:noProof/>
            <w:webHidden/>
          </w:rPr>
          <w:fldChar w:fldCharType="separate"/>
        </w:r>
        <w:r w:rsidR="00B4311D">
          <w:rPr>
            <w:noProof/>
            <w:webHidden/>
          </w:rPr>
          <w:t>29</w:t>
        </w:r>
        <w:r w:rsidR="00BB265D">
          <w:rPr>
            <w:noProof/>
            <w:webHidden/>
          </w:rPr>
          <w:fldChar w:fldCharType="end"/>
        </w:r>
      </w:hyperlink>
    </w:p>
    <w:p w14:paraId="39B7A8C2" w14:textId="3F3F5E69" w:rsidR="00BB265D" w:rsidRDefault="00AA00E6">
      <w:pPr>
        <w:pStyle w:val="Obsah1"/>
        <w:rPr>
          <w:rFonts w:eastAsiaTheme="minorEastAsia"/>
          <w:caps w:val="0"/>
          <w:noProof/>
          <w:sz w:val="22"/>
          <w:szCs w:val="22"/>
          <w:lang w:eastAsia="cs-CZ"/>
        </w:rPr>
      </w:pPr>
      <w:hyperlink w:anchor="_Toc129352722" w:history="1">
        <w:r w:rsidR="00BB265D" w:rsidRPr="003A11ED">
          <w:rPr>
            <w:rStyle w:val="Hypertextovodkaz"/>
          </w:rPr>
          <w:t>23.</w:t>
        </w:r>
        <w:r w:rsidR="00BB265D">
          <w:rPr>
            <w:rFonts w:eastAsiaTheme="minorEastAsia"/>
            <w:caps w:val="0"/>
            <w:noProof/>
            <w:sz w:val="22"/>
            <w:szCs w:val="22"/>
            <w:lang w:eastAsia="cs-CZ"/>
          </w:rPr>
          <w:tab/>
        </w:r>
        <w:r w:rsidR="00BB265D" w:rsidRPr="003A11ED">
          <w:rPr>
            <w:rStyle w:val="Hypertextovodkaz"/>
          </w:rPr>
          <w:t>Další zadávací podmínky v návaznosti na MEZINÁRODNÍ sankce, zákaz zadání veřejné zakázky</w:t>
        </w:r>
        <w:r w:rsidR="00BB265D">
          <w:rPr>
            <w:noProof/>
            <w:webHidden/>
          </w:rPr>
          <w:tab/>
        </w:r>
        <w:r w:rsidR="00BB265D">
          <w:rPr>
            <w:noProof/>
            <w:webHidden/>
          </w:rPr>
          <w:fldChar w:fldCharType="begin"/>
        </w:r>
        <w:r w:rsidR="00BB265D">
          <w:rPr>
            <w:noProof/>
            <w:webHidden/>
          </w:rPr>
          <w:instrText xml:space="preserve"> PAGEREF _Toc129352722 \h </w:instrText>
        </w:r>
        <w:r w:rsidR="00BB265D">
          <w:rPr>
            <w:noProof/>
            <w:webHidden/>
          </w:rPr>
        </w:r>
        <w:r w:rsidR="00BB265D">
          <w:rPr>
            <w:noProof/>
            <w:webHidden/>
          </w:rPr>
          <w:fldChar w:fldCharType="separate"/>
        </w:r>
        <w:r w:rsidR="00B4311D">
          <w:rPr>
            <w:noProof/>
            <w:webHidden/>
          </w:rPr>
          <w:t>29</w:t>
        </w:r>
        <w:r w:rsidR="00BB265D">
          <w:rPr>
            <w:noProof/>
            <w:webHidden/>
          </w:rPr>
          <w:fldChar w:fldCharType="end"/>
        </w:r>
      </w:hyperlink>
    </w:p>
    <w:p w14:paraId="55D1F943" w14:textId="43B19D0D" w:rsidR="00BB265D" w:rsidRDefault="00AA00E6">
      <w:pPr>
        <w:pStyle w:val="Obsah1"/>
        <w:rPr>
          <w:rFonts w:eastAsiaTheme="minorEastAsia"/>
          <w:caps w:val="0"/>
          <w:noProof/>
          <w:sz w:val="22"/>
          <w:szCs w:val="22"/>
          <w:lang w:eastAsia="cs-CZ"/>
        </w:rPr>
      </w:pPr>
      <w:hyperlink w:anchor="_Toc129352723" w:history="1">
        <w:r w:rsidR="00BB265D" w:rsidRPr="003A11ED">
          <w:rPr>
            <w:rStyle w:val="Hypertextovodkaz"/>
          </w:rPr>
          <w:t>24.</w:t>
        </w:r>
        <w:r w:rsidR="00BB265D">
          <w:rPr>
            <w:rFonts w:eastAsiaTheme="minorEastAsia"/>
            <w:caps w:val="0"/>
            <w:noProof/>
            <w:sz w:val="22"/>
            <w:szCs w:val="22"/>
            <w:lang w:eastAsia="cs-CZ"/>
          </w:rPr>
          <w:tab/>
        </w:r>
        <w:r w:rsidR="00BB265D" w:rsidRPr="003A11ED">
          <w:rPr>
            <w:rStyle w:val="Hypertextovodkaz"/>
          </w:rPr>
          <w:t>PŘÍLOHY TĚCHTO POKYNŮ</w:t>
        </w:r>
        <w:r w:rsidR="00BB265D">
          <w:rPr>
            <w:noProof/>
            <w:webHidden/>
          </w:rPr>
          <w:tab/>
        </w:r>
        <w:r w:rsidR="00BB265D">
          <w:rPr>
            <w:noProof/>
            <w:webHidden/>
          </w:rPr>
          <w:fldChar w:fldCharType="begin"/>
        </w:r>
        <w:r w:rsidR="00BB265D">
          <w:rPr>
            <w:noProof/>
            <w:webHidden/>
          </w:rPr>
          <w:instrText xml:space="preserve"> PAGEREF _Toc129352723 \h </w:instrText>
        </w:r>
        <w:r w:rsidR="00BB265D">
          <w:rPr>
            <w:noProof/>
            <w:webHidden/>
          </w:rPr>
        </w:r>
        <w:r w:rsidR="00BB265D">
          <w:rPr>
            <w:noProof/>
            <w:webHidden/>
          </w:rPr>
          <w:fldChar w:fldCharType="separate"/>
        </w:r>
        <w:r w:rsidR="00B4311D">
          <w:rPr>
            <w:noProof/>
            <w:webHidden/>
          </w:rPr>
          <w:t>31</w:t>
        </w:r>
        <w:r w:rsidR="00BB265D">
          <w:rPr>
            <w:noProof/>
            <w:webHidden/>
          </w:rPr>
          <w:fldChar w:fldCharType="end"/>
        </w:r>
      </w:hyperlink>
    </w:p>
    <w:p w14:paraId="7899C995" w14:textId="6FAD71CF"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29352700"/>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60380CBA"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E3798C">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29352701"/>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70F8B7C2" w:rsidR="0035531B" w:rsidRDefault="0035531B" w:rsidP="00CD0826">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129352702"/>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2F72CDFD" w:rsidR="0035531B" w:rsidRPr="00CD0826" w:rsidRDefault="0035531B" w:rsidP="0035531B">
      <w:pPr>
        <w:pStyle w:val="Text1-1"/>
      </w:pPr>
      <w:r>
        <w:t xml:space="preserve">Kontaktní osobou zadavatele pro zadávací řízení je: </w:t>
      </w:r>
      <w:r w:rsidR="00CD0826" w:rsidRPr="00CD0826">
        <w:t>Kateřina Jungová</w:t>
      </w:r>
    </w:p>
    <w:p w14:paraId="16215F5C" w14:textId="2E377A3B" w:rsidR="0035531B" w:rsidRPr="00CD0826" w:rsidRDefault="0035531B" w:rsidP="0035531B">
      <w:pPr>
        <w:pStyle w:val="Textbezslovn"/>
        <w:spacing w:after="0"/>
      </w:pPr>
      <w:r w:rsidRPr="00CD0826">
        <w:t xml:space="preserve">telefon: </w:t>
      </w:r>
      <w:r w:rsidRPr="00CD0826">
        <w:tab/>
      </w:r>
      <w:r w:rsidR="00CD0826" w:rsidRPr="00CD0826">
        <w:t>+420 720 071 563</w:t>
      </w:r>
    </w:p>
    <w:p w14:paraId="1954024C" w14:textId="0DDF3F02" w:rsidR="0035531B" w:rsidRDefault="0035531B" w:rsidP="0035531B">
      <w:pPr>
        <w:pStyle w:val="Textbezslovn"/>
        <w:spacing w:after="0"/>
      </w:pPr>
      <w:r w:rsidRPr="00CD0826">
        <w:t xml:space="preserve">e-mail: </w:t>
      </w:r>
      <w:r w:rsidRPr="00CD0826">
        <w:tab/>
      </w:r>
      <w:r w:rsidR="00CD0826" w:rsidRPr="00CD0826">
        <w:t>jungovak@spravazeleznic.cz</w:t>
      </w:r>
    </w:p>
    <w:p w14:paraId="14ED8A0E" w14:textId="5C518D07" w:rsidR="00CD0826" w:rsidRDefault="0035531B" w:rsidP="00CD0826">
      <w:pPr>
        <w:pStyle w:val="Textbezslovn"/>
        <w:spacing w:after="0"/>
      </w:pPr>
      <w:r>
        <w:t xml:space="preserve">adresa: </w:t>
      </w:r>
      <w:r>
        <w:tab/>
      </w:r>
      <w:r w:rsidR="00CD0826">
        <w:t>Správa železnic, státní organizace</w:t>
      </w:r>
    </w:p>
    <w:p w14:paraId="67C0E274" w14:textId="77777777" w:rsidR="00CD0826" w:rsidRDefault="00CD0826" w:rsidP="00CD0826">
      <w:pPr>
        <w:pStyle w:val="Textbezslovn"/>
        <w:spacing w:after="0"/>
        <w:ind w:left="1446" w:firstLine="681"/>
      </w:pPr>
      <w:r>
        <w:t>Stavební správa západ</w:t>
      </w:r>
    </w:p>
    <w:p w14:paraId="70475951" w14:textId="3F9C3C44" w:rsidR="00CD0826" w:rsidRDefault="00CD0826" w:rsidP="00CD0826">
      <w:pPr>
        <w:pStyle w:val="Textbezslovn"/>
        <w:spacing w:after="0"/>
        <w:ind w:left="1446" w:firstLine="681"/>
      </w:pPr>
      <w:r>
        <w:t>Ke Štvanici 656/3</w:t>
      </w:r>
    </w:p>
    <w:p w14:paraId="46E8E817" w14:textId="7C3A613F" w:rsidR="0035531B" w:rsidRDefault="00CD0826" w:rsidP="00CD0826">
      <w:pPr>
        <w:pStyle w:val="Textbezslovn"/>
        <w:spacing w:after="0"/>
      </w:pPr>
      <w:r>
        <w:tab/>
      </w:r>
      <w:r>
        <w:tab/>
        <w:t>186 00 Praha 8 - Karlín</w:t>
      </w:r>
    </w:p>
    <w:p w14:paraId="701C82F5" w14:textId="77777777" w:rsidR="0035531B" w:rsidRDefault="0035531B" w:rsidP="0035531B">
      <w:pPr>
        <w:pStyle w:val="Nadpis1-1"/>
      </w:pPr>
      <w:bookmarkStart w:id="7" w:name="_Toc129352703"/>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7DD1369C" w:rsidR="0035531B" w:rsidRDefault="00DE7DA4" w:rsidP="0035531B">
      <w:pPr>
        <w:pStyle w:val="Textbezslovn"/>
      </w:pPr>
      <w:r w:rsidRPr="00DE7DA4">
        <w:t>Účelem stavby je zajištění provozních potřeb OŘ – na jednom místě vybudování haly a skladového zázemí pro montážní vozy trakčního vedení (MVTV a MTW) a další kolejovou mechanizaci, a sociálně administrativního zázemí pro zaměstnance. Součástí bude i kolejové propojení haly na stávající kolejiště.</w:t>
      </w:r>
    </w:p>
    <w:p w14:paraId="612921F0" w14:textId="77777777" w:rsidR="0035531B" w:rsidRDefault="0035531B" w:rsidP="0035531B">
      <w:pPr>
        <w:pStyle w:val="Text1-1"/>
      </w:pPr>
      <w:r>
        <w:t>Předmět plnění veřejné zakázky</w:t>
      </w:r>
    </w:p>
    <w:p w14:paraId="0207EACE" w14:textId="4BE21902" w:rsidR="0035531B" w:rsidRDefault="00CD0826" w:rsidP="00DE7DA4">
      <w:pPr>
        <w:pStyle w:val="Textbezslovn"/>
      </w:pPr>
      <w:r>
        <w:t xml:space="preserve">Předmětem díla je zhotovení stavby </w:t>
      </w:r>
      <w:r w:rsidRPr="00CD0826">
        <w:rPr>
          <w:b/>
        </w:rPr>
        <w:t>„Přemístění haly pro OTV a zřízení integrovaného provozního pracoviště OŘ Plzeň“</w:t>
      </w:r>
      <w:r w:rsidR="00DE7DA4">
        <w:rPr>
          <w:b/>
        </w:rPr>
        <w:t xml:space="preserve"> </w:t>
      </w:r>
      <w:r w:rsidR="00DE7DA4" w:rsidRPr="00DE7DA4">
        <w:t>jejímž cílem je zřízení integrovaného provozního pracoviště OŘ Plzeň v obvodu ŽST Plzeň (poblíž provozní budovy ústředního stavědla ŽST Plzeň - „Triangl“).</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CD0826" w:rsidRDefault="00730846" w:rsidP="00730846">
      <w:pPr>
        <w:pStyle w:val="Textbezslovn"/>
        <w:spacing w:after="0"/>
      </w:pPr>
      <w:r w:rsidRPr="00CD0826">
        <w:t>CPV kód 45213320-2 - Stavební úpravy objektů sloužících železniční dopravě</w:t>
      </w:r>
    </w:p>
    <w:p w14:paraId="13B32CAE" w14:textId="77777777" w:rsidR="00730846" w:rsidRDefault="00730846" w:rsidP="00730846">
      <w:pPr>
        <w:pStyle w:val="Textbezslovn"/>
      </w:pPr>
      <w:r w:rsidRPr="00CD0826">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29352704"/>
      <w:r>
        <w:t>ZDROJE FINANCOVÁNÍ</w:t>
      </w:r>
      <w:r w:rsidR="00845C50">
        <w:t xml:space="preserve"> a </w:t>
      </w:r>
      <w:r>
        <w:t>PŘEDPOKLÁDANÁ HODNOTA VEŘEJNÉ ZAKÁZKY</w:t>
      </w:r>
      <w:bookmarkEnd w:id="8"/>
    </w:p>
    <w:p w14:paraId="5D4AEBB6" w14:textId="58E9E64A"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48E576BC" w14:textId="088163F0" w:rsidR="0035531B" w:rsidRDefault="0035531B" w:rsidP="0035531B">
      <w:pPr>
        <w:pStyle w:val="Text1-1"/>
      </w:pPr>
      <w:r>
        <w:t xml:space="preserve">Předpokládaná hodnota veřejné zakázky činí </w:t>
      </w:r>
      <w:r w:rsidR="00CD0826" w:rsidRPr="00CD0826">
        <w:rPr>
          <w:b/>
        </w:rPr>
        <w:t>264 735 267</w:t>
      </w:r>
      <w:r w:rsidRPr="00730846">
        <w:rPr>
          <w:b/>
        </w:rPr>
        <w:t xml:space="preserve"> Kč</w:t>
      </w:r>
      <w:r>
        <w:t xml:space="preserve"> (bez DPH).</w:t>
      </w:r>
    </w:p>
    <w:p w14:paraId="35C9DCE9" w14:textId="40B39C63" w:rsidR="0044101C" w:rsidRPr="00CD0826" w:rsidRDefault="0035531B" w:rsidP="00CD0826">
      <w:pPr>
        <w:pStyle w:val="Textbezslovn"/>
        <w:rPr>
          <w:rStyle w:val="Tun9b"/>
        </w:rPr>
      </w:pPr>
      <w:r w:rsidRPr="00845C50">
        <w:rPr>
          <w:rStyle w:val="Tun9b"/>
        </w:rPr>
        <w:t xml:space="preserve">Předpokládaná hodnota </w:t>
      </w:r>
      <w:r w:rsidR="005A7AC9">
        <w:rPr>
          <w:rStyle w:val="Tun9b"/>
        </w:rPr>
        <w:t xml:space="preserve">veřejné </w:t>
      </w:r>
      <w:r w:rsidR="00B031AE">
        <w:rPr>
          <w:rStyle w:val="Tun9b"/>
        </w:rPr>
        <w:t xml:space="preserve">zakázky </w:t>
      </w:r>
      <w:r w:rsidR="005A7AC9">
        <w:rPr>
          <w:rStyle w:val="Tun9b"/>
        </w:rPr>
        <w:t>p</w:t>
      </w:r>
      <w:r w:rsidRPr="00845C50">
        <w:rPr>
          <w:rStyle w:val="Tun9b"/>
        </w:rPr>
        <w:t xml:space="preserve">o odečtení hodnoty vyhrazených změn závazků ze smlouvy </w:t>
      </w:r>
      <w:r w:rsidR="00B031AE" w:rsidRPr="00845C50">
        <w:rPr>
          <w:rStyle w:val="Tun9b"/>
        </w:rPr>
        <w:t>(tzn. vyhrazených „víceprací“)</w:t>
      </w:r>
      <w:r w:rsidR="00B031AE">
        <w:rPr>
          <w:rStyle w:val="Tun9b"/>
        </w:rPr>
        <w:t xml:space="preserve"> </w:t>
      </w:r>
      <w:r w:rsidRPr="00845C50">
        <w:rPr>
          <w:rStyle w:val="Tun9b"/>
        </w:rPr>
        <w:t xml:space="preserve">činí </w:t>
      </w:r>
      <w:r w:rsidR="00CD0826" w:rsidRPr="00DE7DA4">
        <w:rPr>
          <w:rStyle w:val="Tun9b"/>
        </w:rPr>
        <w:t>244 680 282</w:t>
      </w:r>
      <w:r w:rsidRPr="00845C50">
        <w:rPr>
          <w:rStyle w:val="Tun9b"/>
        </w:rPr>
        <w:t xml:space="preserve"> Kč (bez DPH).</w:t>
      </w:r>
    </w:p>
    <w:p w14:paraId="1C2C9E34" w14:textId="7E52FDD1" w:rsidR="0035531B" w:rsidRDefault="0035531B" w:rsidP="006F6B09">
      <w:pPr>
        <w:pStyle w:val="Nadpis1-1"/>
      </w:pPr>
      <w:bookmarkStart w:id="9" w:name="_Toc129352705"/>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6733DA0"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C5D7C6A" w14:textId="77777777" w:rsidR="00A605EE" w:rsidRDefault="00A605EE" w:rsidP="00A605EE">
      <w:pPr>
        <w:pStyle w:val="Textbezslovn"/>
        <w:tabs>
          <w:tab w:val="left" w:pos="1701"/>
        </w:tabs>
        <w:spacing w:after="0"/>
        <w:ind w:left="1701" w:hanging="964"/>
      </w:pPr>
      <w:r>
        <w:tab/>
        <w:t>Metodika měření pro účely článku 12 Červené knihy FIDIC (1. vydání, 05/2019) – schváleno Ministerstvem dopravy dne 7. 5. 2019</w:t>
      </w:r>
    </w:p>
    <w:p w14:paraId="797AB7B6" w14:textId="77777777" w:rsidR="00A605EE" w:rsidRDefault="00A605EE" w:rsidP="00A605EE">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3E6ACB6" w14:textId="77777777" w:rsidR="00A605EE" w:rsidRDefault="00A605EE" w:rsidP="00A605EE">
      <w:pPr>
        <w:pStyle w:val="Textbezslovn"/>
        <w:tabs>
          <w:tab w:val="left" w:pos="1701"/>
        </w:tabs>
        <w:spacing w:after="0"/>
        <w:ind w:left="1701" w:hanging="964"/>
      </w:pPr>
      <w:r>
        <w:tab/>
        <w:t>Metodika pro akceleraci - 1. vydání, schváleno Ministerstvem dopravy dne 11. 2. 2020</w:t>
      </w:r>
    </w:p>
    <w:p w14:paraId="1E0FFF97" w14:textId="17D38FC1" w:rsidR="00A605EE" w:rsidRDefault="00A605EE" w:rsidP="00470A81">
      <w:pPr>
        <w:pStyle w:val="Textbezslovn"/>
        <w:tabs>
          <w:tab w:val="left" w:pos="1701"/>
        </w:tabs>
        <w:spacing w:after="0"/>
        <w:ind w:left="1701" w:hanging="964"/>
      </w:pPr>
    </w:p>
    <w:p w14:paraId="4F6218EA" w14:textId="7F0682F9" w:rsidR="0035531B" w:rsidRDefault="0035531B" w:rsidP="00845C50">
      <w:pPr>
        <w:pStyle w:val="Textbezslovn"/>
        <w:tabs>
          <w:tab w:val="left" w:pos="1701"/>
        </w:tabs>
        <w:ind w:left="1701" w:hanging="964"/>
      </w:pPr>
      <w:r w:rsidRPr="00DE7DA4">
        <w:t xml:space="preserve">Část </w:t>
      </w:r>
      <w:r w:rsidR="00470A81" w:rsidRPr="00DE7DA4">
        <w:t>10</w:t>
      </w:r>
      <w:r w:rsidRPr="00DE7DA4">
        <w:tab/>
      </w:r>
      <w:r w:rsidR="00DE7DA4" w:rsidRPr="00DE7DA4">
        <w:t>NEOBSAZENO</w:t>
      </w:r>
      <w:r>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355536D3"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 xml:space="preserve">zahájení zadávacího řízení – </w:t>
      </w:r>
      <w:r w:rsidRPr="008C2654">
        <w:lastRenderedPageBreak/>
        <w:t>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41327C7D" w14:textId="5D462693" w:rsidR="005A7AC9" w:rsidRDefault="005A7AC9" w:rsidP="00845C50">
      <w:pPr>
        <w:pStyle w:val="Textbezslovn"/>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CFDD0C2" w14:textId="37DA03B7" w:rsidR="0035531B" w:rsidRDefault="00643BC6" w:rsidP="00643BC6">
      <w:pPr>
        <w:pStyle w:val="Odrka1-1"/>
      </w:pPr>
      <w:r>
        <w:t xml:space="preserve">Projektová dokumentace „Přemístění haly pro OTV a zřízení integrovaného provozního pracoviště OŘ Plzeň“, zpracovatel SAGASTA s.r.o., sídlo Novodvorská 1010/4, 142 00 Praha 4 - Lhotka, IČO: </w:t>
      </w:r>
      <w:r w:rsidRPr="00643BC6">
        <w:t>04598555</w:t>
      </w:r>
      <w:r>
        <w:t>, datum 03/2023</w:t>
      </w:r>
    </w:p>
    <w:p w14:paraId="7ED02D49" w14:textId="6D4611B9" w:rsidR="0035531B" w:rsidRDefault="0035531B" w:rsidP="00643BC6">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0" w:name="_Toc129352706"/>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3F1279F2" w14:textId="6122CC41" w:rsidR="005A7AC9" w:rsidRDefault="0035531B" w:rsidP="00643BC6">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29352707"/>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7072EC86" w14:textId="77777777" w:rsidR="0035531B" w:rsidRPr="00643BC6" w:rsidRDefault="0035531B" w:rsidP="00CC4380">
      <w:pPr>
        <w:pStyle w:val="Odrka1-2-"/>
      </w:pPr>
      <w:r w:rsidRPr="00643BC6">
        <w:t>Revize, prohlídky</w:t>
      </w:r>
      <w:r w:rsidR="00845C50" w:rsidRPr="00643BC6">
        <w:t xml:space="preserve"> a </w:t>
      </w:r>
      <w:r w:rsidRPr="00643BC6">
        <w:t>zkoušky určených technických zařízení</w:t>
      </w:r>
      <w:r w:rsidR="00092CC9" w:rsidRPr="00643BC6">
        <w:t xml:space="preserve"> v </w:t>
      </w:r>
      <w:r w:rsidRPr="00643BC6">
        <w:t>provozu,</w:t>
      </w:r>
    </w:p>
    <w:p w14:paraId="1204A97F" w14:textId="77777777" w:rsidR="0035531B" w:rsidRPr="00643BC6" w:rsidRDefault="0035531B" w:rsidP="00CC4380">
      <w:pPr>
        <w:pStyle w:val="Odrka1-2-"/>
      </w:pPr>
      <w:r w:rsidRPr="00643BC6">
        <w:t>Podnikání</w:t>
      </w:r>
      <w:r w:rsidR="00092CC9" w:rsidRPr="00643BC6">
        <w:t xml:space="preserve"> v </w:t>
      </w:r>
      <w:r w:rsidRPr="00643BC6">
        <w:t>oblasti nakládání</w:t>
      </w:r>
      <w:r w:rsidR="00845C50" w:rsidRPr="00643BC6">
        <w:t xml:space="preserve"> s </w:t>
      </w:r>
      <w:r w:rsidRPr="00643BC6">
        <w:t>nebezpečnými odpady.</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5FC18ABA" w:rsidR="00B031AE" w:rsidRPr="00B6445C" w:rsidRDefault="00B031AE" w:rsidP="005E12C7">
      <w:pPr>
        <w:pStyle w:val="Odrka1-2-"/>
        <w:numPr>
          <w:ilvl w:val="0"/>
          <w:numId w:val="35"/>
        </w:numPr>
      </w:pPr>
      <w:r w:rsidRPr="00B6445C">
        <w:t>pozemní stavby</w:t>
      </w:r>
    </w:p>
    <w:p w14:paraId="69FB10D4" w14:textId="1403D472" w:rsidR="005E12C7" w:rsidRPr="00B6445C" w:rsidRDefault="00B6445C" w:rsidP="005E12C7">
      <w:pPr>
        <w:pStyle w:val="Odrka1-2-"/>
        <w:numPr>
          <w:ilvl w:val="0"/>
          <w:numId w:val="35"/>
        </w:numPr>
      </w:pPr>
      <w:r w:rsidRPr="00B6445C">
        <w:t>dopravní stavby</w:t>
      </w:r>
    </w:p>
    <w:p w14:paraId="38DC4CDC" w14:textId="77777777" w:rsidR="00B031AE" w:rsidRPr="00B6445C" w:rsidRDefault="00B031AE" w:rsidP="00B031AE">
      <w:pPr>
        <w:pStyle w:val="Odrka1-2-"/>
        <w:numPr>
          <w:ilvl w:val="0"/>
          <w:numId w:val="0"/>
        </w:numPr>
        <w:ind w:left="1531"/>
      </w:pPr>
      <w:r w:rsidRPr="00B6445C">
        <w:rPr>
          <w:b/>
        </w:rPr>
        <w:t>e)</w:t>
      </w:r>
      <w:r w:rsidRPr="00B6445C">
        <w:t xml:space="preserve"> technologická zařízení staveb</w:t>
      </w:r>
    </w:p>
    <w:p w14:paraId="767D7494" w14:textId="77777777" w:rsidR="00B031AE" w:rsidRPr="00B6445C" w:rsidRDefault="00B031AE" w:rsidP="00B031AE">
      <w:pPr>
        <w:pStyle w:val="Odrka1-2-"/>
        <w:numPr>
          <w:ilvl w:val="0"/>
          <w:numId w:val="0"/>
        </w:numPr>
        <w:ind w:left="1531"/>
      </w:pPr>
      <w:r w:rsidRPr="00B6445C">
        <w:rPr>
          <w:b/>
        </w:rPr>
        <w:t>f)</w:t>
      </w:r>
      <w:r w:rsidRPr="00B6445C">
        <w:t xml:space="preserve"> technika prostředí </w:t>
      </w:r>
      <w:proofErr w:type="gramStart"/>
      <w:r w:rsidRPr="00B6445C">
        <w:t>staveb - specializace</w:t>
      </w:r>
      <w:proofErr w:type="gramEnd"/>
      <w:r w:rsidRPr="00B6445C">
        <w:t xml:space="preserve"> technická zařízení, nebo specializace vytápění a vzduchotechnika a specializace zdravotní technika</w:t>
      </w:r>
    </w:p>
    <w:p w14:paraId="5EDD561A" w14:textId="136AFAD0" w:rsidR="00B031AE" w:rsidRPr="00B6445C" w:rsidRDefault="00B031AE" w:rsidP="00DE7DA4">
      <w:pPr>
        <w:pStyle w:val="Odrka1-2-"/>
        <w:numPr>
          <w:ilvl w:val="0"/>
          <w:numId w:val="0"/>
        </w:numPr>
        <w:ind w:left="1531"/>
      </w:pPr>
      <w:r w:rsidRPr="00B6445C">
        <w:rPr>
          <w:b/>
        </w:rPr>
        <w:t>f)</w:t>
      </w:r>
      <w:r w:rsidRPr="00B6445C">
        <w:t xml:space="preserve"> technika prostředí </w:t>
      </w:r>
      <w:proofErr w:type="gramStart"/>
      <w:r w:rsidRPr="00B6445C">
        <w:t>staveb - specializace</w:t>
      </w:r>
      <w:proofErr w:type="gramEnd"/>
      <w:r w:rsidRPr="00B6445C">
        <w:t xml:space="preserve"> elektrotechnická zařízení</w:t>
      </w:r>
    </w:p>
    <w:p w14:paraId="6335728C" w14:textId="0354A63C" w:rsidR="00B6445C" w:rsidRPr="00B6445C" w:rsidRDefault="00B6445C" w:rsidP="00B031AE">
      <w:pPr>
        <w:pStyle w:val="Odrka1-2-"/>
        <w:numPr>
          <w:ilvl w:val="0"/>
          <w:numId w:val="0"/>
        </w:numPr>
        <w:ind w:left="1531"/>
      </w:pPr>
      <w:r w:rsidRPr="00B6445C">
        <w:rPr>
          <w:b/>
        </w:rPr>
        <w:t xml:space="preserve">i) </w:t>
      </w:r>
      <w:r w:rsidRPr="00B6445C">
        <w:t>geotechnika</w:t>
      </w:r>
    </w:p>
    <w:p w14:paraId="6C3D1ABB" w14:textId="77777777" w:rsidR="00B031AE" w:rsidRPr="00CB37BD" w:rsidRDefault="00B031AE" w:rsidP="00B031AE">
      <w:pPr>
        <w:pStyle w:val="Odrka1-2-"/>
        <w:numPr>
          <w:ilvl w:val="0"/>
          <w:numId w:val="0"/>
        </w:numPr>
        <w:ind w:left="1531"/>
      </w:pPr>
      <w:r w:rsidRPr="00B6445C">
        <w:rPr>
          <w:b/>
        </w:rPr>
        <w:t>j)</w:t>
      </w:r>
      <w:r w:rsidRPr="00B6445C">
        <w:t xml:space="preserve"> požární bezpečnost staveb</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6A0036B7"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C7CBE" w:rsidRPr="00164C50">
        <w:rPr>
          <w:b/>
        </w:rPr>
        <w:t>147 000 000</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790026FE" w:rsidR="0035531B" w:rsidRPr="00B6445C"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w:t>
      </w:r>
      <w:r w:rsidR="00B6445C">
        <w:t xml:space="preserve"> nebo</w:t>
      </w:r>
      <w:r w:rsidR="005629D8">
        <w:t xml:space="preserve"> rekonstrukce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bookmarkStart w:id="12" w:name="_GoBack"/>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w:t>
      </w:r>
      <w:bookmarkEnd w:id="12"/>
      <w:del w:id="13" w:author="Jungová Kateřina" w:date="2024-01-05T13:17:00Z">
        <w:r w:rsidR="00427AD3" w:rsidRPr="00CB37BD" w:rsidDel="003E0357">
          <w:rPr>
            <w:rFonts w:ascii="Verdana" w:eastAsia="Verdana" w:hAnsi="Verdana" w:cs="Times New Roman"/>
            <w:color w:val="000000"/>
          </w:rPr>
          <w:delText>budov a hal pro výrobu</w:delText>
        </w:r>
        <w:r w:rsidR="000C117A" w:rsidDel="003E0357">
          <w:rPr>
            <w:rFonts w:ascii="Verdana" w:eastAsia="Verdana" w:hAnsi="Verdana" w:cs="Times New Roman"/>
            <w:color w:val="000000"/>
          </w:rPr>
          <w:delText>,</w:delText>
        </w:r>
        <w:r w:rsidR="00427AD3" w:rsidRPr="00CB37BD" w:rsidDel="003E0357">
          <w:rPr>
            <w:rFonts w:ascii="Verdana" w:eastAsia="Verdana" w:hAnsi="Verdana" w:cs="Times New Roman"/>
            <w:color w:val="000000"/>
          </w:rPr>
          <w:delText xml:space="preserve"> </w:delText>
        </w:r>
      </w:del>
      <w:r w:rsidR="00427AD3" w:rsidRPr="00CB37BD">
        <w:rPr>
          <w:rFonts w:ascii="Verdana" w:eastAsia="Verdana" w:hAnsi="Verdana" w:cs="Times New Roman"/>
          <w:color w:val="000000"/>
        </w:rPr>
        <w:t>staveb pro zemědělství</w:t>
      </w:r>
      <w:del w:id="14" w:author="Jungová Kateřina" w:date="2024-01-05T13:17:00Z">
        <w:r w:rsidR="00427AD3" w:rsidRPr="00CB37BD" w:rsidDel="003E0357">
          <w:rPr>
            <w:rFonts w:ascii="Verdana" w:eastAsia="Verdana" w:hAnsi="Verdana" w:cs="Times New Roman"/>
            <w:color w:val="000000"/>
          </w:rPr>
          <w:delText>, skladování a staveb průmyslových</w:delText>
        </w:r>
      </w:del>
      <w:r w:rsidR="006C4D31">
        <w:rPr>
          <w:rFonts w:ascii="Verdana" w:eastAsia="Verdana" w:hAnsi="Verdana" w:cs="Times New Roman"/>
          <w:color w:val="000000"/>
        </w:rPr>
        <w:t>,</w:t>
      </w:r>
      <w:r>
        <w:t xml:space="preserve"> </w:t>
      </w:r>
      <w:r w:rsidR="006C4D31">
        <w:t xml:space="preserve">poskytnutých dodavatelem </w:t>
      </w:r>
      <w:r>
        <w:t xml:space="preserve">za </w:t>
      </w:r>
      <w:r w:rsidRPr="00B6445C">
        <w:t xml:space="preserve">posledních </w:t>
      </w:r>
      <w:r w:rsidR="00DE638A">
        <w:t>10</w:t>
      </w:r>
      <w:r w:rsidRPr="00B6445C">
        <w:t xml:space="preserve"> let před zahájením zadávacího řízení (dále jako „</w:t>
      </w:r>
      <w:r w:rsidRPr="00B6445C">
        <w:rPr>
          <w:rStyle w:val="Tun9b"/>
        </w:rPr>
        <w:t>stavební práce</w:t>
      </w:r>
      <w:r w:rsidRPr="00B6445C">
        <w:t xml:space="preserve">“). Předloženým seznamem stavebních prací přitom musí dodavatel prokázat, že hodnota stavebních prací jím poskytnutých na uvedených stavbách za posledních </w:t>
      </w:r>
      <w:r w:rsidR="00DE638A">
        <w:t>10</w:t>
      </w:r>
      <w:r w:rsidRPr="00B6445C">
        <w:t xml:space="preserve"> let </w:t>
      </w:r>
      <w:r w:rsidR="005F3082" w:rsidRPr="00B6445C">
        <w:t xml:space="preserve">před zahájením zadávacího řízení </w:t>
      </w:r>
      <w:r w:rsidRPr="00B6445C">
        <w:t>činí</w:t>
      </w:r>
      <w:r w:rsidR="00092CC9" w:rsidRPr="00B6445C">
        <w:t xml:space="preserve"> v </w:t>
      </w:r>
      <w:r w:rsidRPr="00B6445C">
        <w:t xml:space="preserve">součtu, včetně případných poddodávek, nejméně </w:t>
      </w:r>
      <w:r w:rsidR="00B6445C" w:rsidRPr="00164C50">
        <w:rPr>
          <w:b/>
        </w:rPr>
        <w:t>240 000 000</w:t>
      </w:r>
      <w:r w:rsidRPr="00164C50">
        <w:t xml:space="preserve"> </w:t>
      </w:r>
      <w:r w:rsidRPr="00164C50">
        <w:rPr>
          <w:b/>
        </w:rPr>
        <w:t>Kč</w:t>
      </w:r>
      <w:r w:rsidRPr="00B6445C">
        <w:t xml:space="preserve"> bez DPH. </w:t>
      </w:r>
      <w:r w:rsidR="005F3082" w:rsidRPr="00B6445C">
        <w:t xml:space="preserve">Hodnotou stavebních prací se </w:t>
      </w:r>
      <w:r w:rsidR="005F3082" w:rsidRPr="00B6445C">
        <w:rPr>
          <w:rFonts w:cs="Arial"/>
          <w:iCs/>
        </w:rPr>
        <w:t>pro účely posouzení splnění kritérií technické kvalifikace</w:t>
      </w:r>
      <w:r w:rsidR="005F3082" w:rsidRPr="00B6445C">
        <w:t xml:space="preserve"> rozumí cena, za kterou dodavatel provedl předmětné stavební práce; tato cena nebude upravována o míru inflace tak, aby odpovídala současným hodnotám stavebních prací.</w:t>
      </w:r>
    </w:p>
    <w:p w14:paraId="140AB979" w14:textId="61A36B17" w:rsidR="00D13174" w:rsidRDefault="0035531B" w:rsidP="00930B79">
      <w:pPr>
        <w:pStyle w:val="Textbezslovn"/>
      </w:pPr>
      <w:r w:rsidRPr="00B6445C">
        <w:t>Zadavatel dále požaduje, aby dodavatel kromě informací uvedených</w:t>
      </w:r>
      <w:r w:rsidR="00092CC9" w:rsidRPr="00B6445C">
        <w:t xml:space="preserve"> v</w:t>
      </w:r>
      <w:r w:rsidRPr="00B6445C">
        <w:t xml:space="preserve"> seznamu stavebních prací předložil </w:t>
      </w:r>
      <w:r w:rsidRPr="00B6445C">
        <w:rPr>
          <w:rStyle w:val="Tun9b"/>
        </w:rPr>
        <w:t>osvědčení objednatelů</w:t>
      </w:r>
      <w:r w:rsidR="00092CC9" w:rsidRPr="00B6445C">
        <w:t xml:space="preserve"> o </w:t>
      </w:r>
      <w:r w:rsidRPr="00B6445C">
        <w:t>řádném poskytnutí</w:t>
      </w:r>
      <w:r w:rsidR="00845C50" w:rsidRPr="00B6445C">
        <w:t xml:space="preserve"> a </w:t>
      </w:r>
      <w:r w:rsidRPr="00B6445C">
        <w:t>dokončení nejvýznamnějších stavebních prací tak, aby prokázal, že dodavatel</w:t>
      </w:r>
      <w:r w:rsidR="00092CC9" w:rsidRPr="00B6445C">
        <w:t xml:space="preserve"> v </w:t>
      </w:r>
      <w:r w:rsidRPr="00B6445C">
        <w:t xml:space="preserve">posledních </w:t>
      </w:r>
      <w:r w:rsidR="00DE638A">
        <w:t>10</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D13174">
        <w:t>:</w:t>
      </w:r>
    </w:p>
    <w:p w14:paraId="7A7A10B9" w14:textId="3D9F3BBB" w:rsidR="00D13174" w:rsidRDefault="00D13174" w:rsidP="00962108">
      <w:pPr>
        <w:pStyle w:val="Textbezslovn"/>
        <w:numPr>
          <w:ilvl w:val="0"/>
          <w:numId w:val="16"/>
        </w:numPr>
      </w:pPr>
      <w:r>
        <w:t xml:space="preserve">alespoň </w:t>
      </w:r>
      <w:r w:rsidRPr="00DE638A">
        <w:rPr>
          <w:b/>
        </w:rPr>
        <w:t>dvě</w:t>
      </w:r>
      <w:r>
        <w:t xml:space="preserve"> nejvýznamnější stavební práce</w:t>
      </w:r>
      <w:r w:rsidR="00D4399E">
        <w:t xml:space="preserve"> spočívající v provedení novostavby</w:t>
      </w:r>
      <w:r w:rsidR="00D1011C">
        <w:t xml:space="preserve"> nebo</w:t>
      </w:r>
      <w:r w:rsidR="00D4399E">
        <w:t xml:space="preserve"> rekonstrukce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37E08B22" w14:textId="416C8AC3" w:rsidR="001F15AF" w:rsidRDefault="00D13174" w:rsidP="001F15AF">
      <w:pPr>
        <w:pStyle w:val="Odrka1-2-"/>
        <w:numPr>
          <w:ilvl w:val="1"/>
          <w:numId w:val="26"/>
        </w:numPr>
      </w:pPr>
      <w:r>
        <w:t xml:space="preserve">u nichž </w:t>
      </w:r>
      <w:r w:rsidRPr="001D3BC5">
        <w:rPr>
          <w:b/>
        </w:rPr>
        <w:t>hodnota</w:t>
      </w:r>
      <w:r>
        <w:t xml:space="preserve"> </w:t>
      </w:r>
      <w:r w:rsidRPr="001D3BC5">
        <w:rPr>
          <w:b/>
        </w:rPr>
        <w:t>každé jednotlivé</w:t>
      </w:r>
      <w:r>
        <w:t xml:space="preserve"> nejvýznamnější stavební práce, včetně případných poddodávek, musí dosahovat alespoň </w:t>
      </w:r>
      <w:r w:rsidR="00B6445C" w:rsidRPr="00B6445C">
        <w:rPr>
          <w:b/>
        </w:rPr>
        <w:t>72 000 000</w:t>
      </w:r>
      <w:r>
        <w:t xml:space="preserve"> </w:t>
      </w:r>
      <w:r w:rsidRPr="00D13174">
        <w:rPr>
          <w:b/>
        </w:rPr>
        <w:t>Kč</w:t>
      </w:r>
      <w:r>
        <w:t xml:space="preserve"> bez DPH,</w:t>
      </w:r>
      <w:r w:rsidR="001F15AF">
        <w:t xml:space="preserve"> (částka Kč se vztahuje k hodnotě novostavby</w:t>
      </w:r>
      <w:r w:rsidR="00B6445C">
        <w:t xml:space="preserve"> nebo</w:t>
      </w:r>
      <w:r w:rsidR="001F15AF">
        <w:t xml:space="preserve"> rekonstr</w:t>
      </w:r>
      <w:r w:rsidR="008E7D7D">
        <w:t>ukce požadované pozemní stavby).</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w:t>
      </w:r>
      <w:r>
        <w:lastRenderedPageBreak/>
        <w:t xml:space="preserve">stavby ve smyslu zákona č. 183/2006 Sb., o územním plánování a stavebním řádu (stavební zákon), ve znění pozdějších předpisů (dále jen „stavební zákon“). </w:t>
      </w:r>
    </w:p>
    <w:p w14:paraId="35278DB4" w14:textId="77777777" w:rsidR="007A4103" w:rsidRDefault="007A4103" w:rsidP="007A4103">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6A13D14" w14:textId="108CF5FC" w:rsidR="007A4103" w:rsidRDefault="007A4103" w:rsidP="007A4103">
      <w:pPr>
        <w:pStyle w:val="Odrka1-1"/>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32ED8FF8" w14:textId="7A3A38C8" w:rsidR="007A4103" w:rsidRDefault="007A4103" w:rsidP="007A4103">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3C0AFC4F" w:rsidR="0035531B" w:rsidRDefault="001D5A3F" w:rsidP="00930B79">
      <w:pPr>
        <w:pStyle w:val="Textbezslovn"/>
      </w:pPr>
      <w:r w:rsidRPr="001D5A3F">
        <w:t xml:space="preserve">Doba </w:t>
      </w:r>
      <w:r w:rsidR="00676009" w:rsidRPr="00D1011C">
        <w:t xml:space="preserve">posledních </w:t>
      </w:r>
      <w:r w:rsidR="00DE638A">
        <w:t>10</w:t>
      </w:r>
      <w:r w:rsidRPr="001D5A3F">
        <w:t xml:space="preserve"> let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posledních </w:t>
      </w:r>
      <w:r w:rsidR="00DE638A" w:rsidRPr="00DE638A">
        <w:t>10</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w:t>
      </w:r>
      <w:r w:rsidR="00092CC9">
        <w:lastRenderedPageBreak/>
        <w:t>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1F6E0C30"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ve </w:t>
      </w:r>
      <w:r w:rsidR="007C26A5">
        <w:lastRenderedPageBreak/>
        <w:t xml:space="preserve">smlouvě uvedena, 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71A566C" w14:textId="77777777" w:rsidR="0035531B" w:rsidRPr="00D1011C" w:rsidRDefault="0035531B" w:rsidP="00962108">
      <w:pPr>
        <w:pStyle w:val="Odstavec1-1a"/>
        <w:numPr>
          <w:ilvl w:val="0"/>
          <w:numId w:val="12"/>
        </w:numPr>
        <w:rPr>
          <w:rStyle w:val="Tun9b"/>
        </w:rPr>
      </w:pPr>
      <w:r w:rsidRPr="00D1011C">
        <w:rPr>
          <w:rStyle w:val="Tun9b"/>
        </w:rPr>
        <w:t>stavbyvedoucí</w:t>
      </w:r>
    </w:p>
    <w:p w14:paraId="35BB3771" w14:textId="77777777" w:rsidR="0035531B" w:rsidRPr="00D1011C" w:rsidRDefault="0035531B" w:rsidP="001D5A3F">
      <w:pPr>
        <w:pStyle w:val="Odrka1-2-"/>
      </w:pPr>
      <w:r w:rsidRPr="00D1011C">
        <w:t>nejméně 5 let praxe</w:t>
      </w:r>
      <w:r w:rsidR="00092CC9" w:rsidRPr="00D1011C">
        <w:t xml:space="preserve"> v </w:t>
      </w:r>
      <w:r w:rsidRPr="00D1011C">
        <w:t xml:space="preserve">řízení provádění </w:t>
      </w:r>
      <w:r w:rsidR="001D5A3F" w:rsidRPr="00D1011C">
        <w:t xml:space="preserve">pozemních </w:t>
      </w:r>
      <w:r w:rsidRPr="00D1011C">
        <w:t xml:space="preserve">staveb; </w:t>
      </w:r>
    </w:p>
    <w:p w14:paraId="6A4AC250" w14:textId="0543C202" w:rsidR="0035531B" w:rsidRPr="00D1011C" w:rsidRDefault="001D5A3F" w:rsidP="007C26A5">
      <w:pPr>
        <w:pStyle w:val="Odrka1-2-"/>
      </w:pPr>
      <w:r w:rsidRPr="00D1011C">
        <w:t>zkušenost s řízením realizace alespoň jedné zakázky</w:t>
      </w:r>
      <w:r w:rsidR="00EE55E4" w:rsidRPr="00D1011C">
        <w:t xml:space="preserve"> na stavební práce</w:t>
      </w:r>
      <w:r w:rsidRPr="00D1011C">
        <w:t>, jež zahrnovala novostavbu</w:t>
      </w:r>
      <w:r w:rsidR="00D1011C" w:rsidRPr="00D1011C">
        <w:t xml:space="preserve"> nebo</w:t>
      </w:r>
      <w:r w:rsidRPr="00D1011C">
        <w:t xml:space="preserve"> rekonstrukci </w:t>
      </w:r>
      <w:r w:rsidR="007C26A5" w:rsidRPr="00D1011C">
        <w:t xml:space="preserve">pozemní stavby ve smyslu </w:t>
      </w:r>
      <w:proofErr w:type="spellStart"/>
      <w:r w:rsidR="007C26A5" w:rsidRPr="00D1011C">
        <w:t>ust</w:t>
      </w:r>
      <w:proofErr w:type="spellEnd"/>
      <w:r w:rsidR="007C26A5" w:rsidRPr="00D1011C">
        <w:t xml:space="preserve">. § 5 odst. 3 písm. a) autorizačního zákona, </w:t>
      </w:r>
      <w:r w:rsidR="007C26A5" w:rsidRPr="00164C50">
        <w:rPr>
          <w:b/>
        </w:rPr>
        <w:t>s výjimkou</w:t>
      </w:r>
      <w:r w:rsidR="007C26A5" w:rsidRPr="00D1011C">
        <w:t xml:space="preserve"> </w:t>
      </w:r>
      <w:del w:id="15" w:author="Jungová Kateřina" w:date="2024-01-05T13:17:00Z">
        <w:r w:rsidR="007C26A5" w:rsidRPr="00D1011C" w:rsidDel="003E0357">
          <w:delText xml:space="preserve">budov a hal pro výrobu, </w:delText>
        </w:r>
      </w:del>
      <w:r w:rsidR="007C26A5" w:rsidRPr="00D1011C">
        <w:t>staveb pro zemědělství</w:t>
      </w:r>
      <w:del w:id="16" w:author="Jungová Kateřina" w:date="2024-01-05T13:17:00Z">
        <w:r w:rsidR="007C26A5" w:rsidRPr="00D1011C" w:rsidDel="003E0357">
          <w:delText>, skladování a staveb průmyslových</w:delText>
        </w:r>
      </w:del>
      <w:r w:rsidR="002E7C6D" w:rsidRPr="00D1011C">
        <w:t>,</w:t>
      </w:r>
      <w:r w:rsidR="007C26A5" w:rsidRPr="00D1011C">
        <w:t xml:space="preserve"> </w:t>
      </w:r>
      <w:r w:rsidRPr="00D1011C">
        <w:t>v hodnotě nejméně</w:t>
      </w:r>
      <w:r w:rsidR="00D1011C" w:rsidRPr="00D1011C">
        <w:t xml:space="preserve"> </w:t>
      </w:r>
      <w:r w:rsidR="00D1011C" w:rsidRPr="00D1011C">
        <w:rPr>
          <w:b/>
        </w:rPr>
        <w:t>72</w:t>
      </w:r>
      <w:r w:rsidR="00D1011C" w:rsidRPr="00D1011C">
        <w:t xml:space="preserve"> </w:t>
      </w:r>
      <w:r w:rsidRPr="00D1011C">
        <w:rPr>
          <w:b/>
        </w:rPr>
        <w:t>mil. Kč</w:t>
      </w:r>
      <w:r w:rsidRPr="00D1011C">
        <w:t xml:space="preserve"> bez DPH, (částka Kč se vztahuje k hodnotě novostavby</w:t>
      </w:r>
      <w:r w:rsidR="00164C50">
        <w:t xml:space="preserve"> nebo</w:t>
      </w:r>
      <w:r w:rsidRPr="00D1011C">
        <w:t xml:space="preserve"> rekonstrukce</w:t>
      </w:r>
      <w:r w:rsidR="007C26A5" w:rsidRPr="00D1011C">
        <w:t xml:space="preserve"> požadované pozemní stavby</w:t>
      </w:r>
      <w:r w:rsidRPr="00D1011C">
        <w:t xml:space="preserve">), a to v posledních 10 letech před zahájením zadávacího řízení; </w:t>
      </w:r>
    </w:p>
    <w:p w14:paraId="510D7637" w14:textId="306927A3" w:rsidR="001D5A3F" w:rsidRPr="00D1011C" w:rsidRDefault="001D5A3F" w:rsidP="001D5A3F">
      <w:pPr>
        <w:pStyle w:val="Odrka1-2-"/>
      </w:pPr>
      <w:r w:rsidRPr="00D1011C">
        <w:t xml:space="preserve">musí předložit doklad o autorizaci v rozsahu dle § 5 odst. 3 písm. </w:t>
      </w:r>
      <w:r w:rsidRPr="00D1011C">
        <w:rPr>
          <w:b/>
        </w:rPr>
        <w:t>a)</w:t>
      </w:r>
      <w:r w:rsidRPr="00D1011C">
        <w:t xml:space="preserve"> </w:t>
      </w:r>
      <w:r w:rsidR="00DC7C3C" w:rsidRPr="00D1011C">
        <w:t xml:space="preserve">autorizačního </w:t>
      </w:r>
      <w:r w:rsidRPr="00D1011C">
        <w:t xml:space="preserve">zákona, tedy v oboru </w:t>
      </w:r>
      <w:r w:rsidRPr="00C778F8">
        <w:rPr>
          <w:b/>
        </w:rPr>
        <w:t>pozemní stavby</w:t>
      </w:r>
      <w:r w:rsidR="00D1011C" w:rsidRPr="00D1011C">
        <w:t>;</w:t>
      </w:r>
      <w:r w:rsidRPr="00D1011C">
        <w:t xml:space="preserve"> </w:t>
      </w:r>
    </w:p>
    <w:p w14:paraId="0C7CFF30" w14:textId="77777777" w:rsidR="001D5A3F" w:rsidRPr="00D1011C" w:rsidRDefault="001D5A3F" w:rsidP="00962108">
      <w:pPr>
        <w:pStyle w:val="Odstavec1-1a"/>
        <w:numPr>
          <w:ilvl w:val="0"/>
          <w:numId w:val="12"/>
        </w:numPr>
        <w:rPr>
          <w:rStyle w:val="Tun9b"/>
        </w:rPr>
      </w:pPr>
      <w:r w:rsidRPr="00D1011C">
        <w:rPr>
          <w:rStyle w:val="Tun9b"/>
        </w:rPr>
        <w:t xml:space="preserve">specialista (vedoucí prací) na pozemní </w:t>
      </w:r>
      <w:proofErr w:type="gramStart"/>
      <w:r w:rsidRPr="00D1011C">
        <w:rPr>
          <w:rStyle w:val="Tun9b"/>
        </w:rPr>
        <w:t>stavby - zástupce</w:t>
      </w:r>
      <w:proofErr w:type="gramEnd"/>
      <w:r w:rsidRPr="00D1011C">
        <w:rPr>
          <w:rStyle w:val="Tun9b"/>
        </w:rPr>
        <w:t xml:space="preserve"> stavbyvedoucího</w:t>
      </w:r>
    </w:p>
    <w:p w14:paraId="3F7D4D17" w14:textId="77777777" w:rsidR="0035531B" w:rsidRPr="00D1011C" w:rsidRDefault="0035531B" w:rsidP="001D5A3F">
      <w:pPr>
        <w:pStyle w:val="Odrka1-2-"/>
      </w:pPr>
      <w:r w:rsidRPr="00D1011C">
        <w:t xml:space="preserve">nejméně 5 let </w:t>
      </w:r>
      <w:r w:rsidR="001D5A3F" w:rsidRPr="00D1011C">
        <w:t xml:space="preserve">praxe v oboru své specializace </w:t>
      </w:r>
      <w:r w:rsidR="00B011D7" w:rsidRPr="00D1011C">
        <w:t xml:space="preserve">(pozemní stavby) </w:t>
      </w:r>
      <w:r w:rsidR="001D5A3F" w:rsidRPr="00D1011C">
        <w:t>při provádění staveb</w:t>
      </w:r>
      <w:r w:rsidRPr="00D1011C">
        <w:t>;</w:t>
      </w:r>
    </w:p>
    <w:p w14:paraId="4503420C" w14:textId="449C7EA8" w:rsidR="0035531B" w:rsidRPr="00D1011C" w:rsidRDefault="001D5A3F" w:rsidP="00930B79">
      <w:pPr>
        <w:pStyle w:val="Odrka1-2-"/>
      </w:pPr>
      <w:r w:rsidRPr="00D1011C">
        <w:t>zkušenost s realizací alespoň jedné zakázky na stavební práce</w:t>
      </w:r>
      <w:r w:rsidR="000B3202" w:rsidRPr="00D1011C">
        <w:t>, jež zahrnovala novostavbu</w:t>
      </w:r>
      <w:r w:rsidR="00164C50">
        <w:t xml:space="preserve"> nebo</w:t>
      </w:r>
      <w:r w:rsidR="000B3202" w:rsidRPr="00D1011C">
        <w:t xml:space="preserve"> rekonstrukci pozemní stavby ve smyslu </w:t>
      </w:r>
      <w:proofErr w:type="spellStart"/>
      <w:r w:rsidR="000B3202" w:rsidRPr="00D1011C">
        <w:t>ust</w:t>
      </w:r>
      <w:proofErr w:type="spellEnd"/>
      <w:r w:rsidR="000B3202" w:rsidRPr="00D1011C">
        <w:t xml:space="preserve">. § 5 odst. 3 písm. a) autorizačního zákona, s výjimkou </w:t>
      </w:r>
      <w:del w:id="17" w:author="Jungová Kateřina" w:date="2024-01-05T13:18:00Z">
        <w:r w:rsidR="000B3202" w:rsidRPr="00D1011C" w:rsidDel="003E0357">
          <w:delText xml:space="preserve">budov a hal pro výrobu, </w:delText>
        </w:r>
      </w:del>
      <w:r w:rsidR="000B3202" w:rsidRPr="00D1011C">
        <w:t>staveb pro zemědělství</w:t>
      </w:r>
      <w:del w:id="18" w:author="Jungová Kateřina" w:date="2024-01-05T13:18:00Z">
        <w:r w:rsidR="000B3202" w:rsidRPr="00D1011C" w:rsidDel="003E0357">
          <w:delText>, skladování a staveb průmyslových</w:delText>
        </w:r>
      </w:del>
      <w:r w:rsidR="002E7C6D" w:rsidRPr="00D1011C">
        <w:t>,</w:t>
      </w:r>
      <w:r w:rsidR="000B3202" w:rsidRPr="00D1011C">
        <w:t xml:space="preserve"> </w:t>
      </w:r>
      <w:r w:rsidR="002E7C6D" w:rsidRPr="00D1011C">
        <w:t xml:space="preserve">v </w:t>
      </w:r>
      <w:r w:rsidRPr="00D1011C">
        <w:t xml:space="preserve">hodnotě nejméně </w:t>
      </w:r>
      <w:r w:rsidR="00D1011C" w:rsidRPr="00D1011C">
        <w:rPr>
          <w:b/>
        </w:rPr>
        <w:t>72</w:t>
      </w:r>
      <w:r w:rsidRPr="00D1011C">
        <w:t xml:space="preserve"> </w:t>
      </w:r>
      <w:r w:rsidRPr="00D1011C">
        <w:rPr>
          <w:b/>
        </w:rPr>
        <w:t>mil. Kč</w:t>
      </w:r>
      <w:r w:rsidRPr="00D1011C">
        <w:t xml:space="preserve"> bez DPH</w:t>
      </w:r>
      <w:r w:rsidR="002E7C6D" w:rsidRPr="00D1011C">
        <w:t xml:space="preserve">, </w:t>
      </w:r>
      <w:r w:rsidRPr="00D1011C">
        <w:t>(částka Kč se vztahuje k hodnotě novostavby</w:t>
      </w:r>
      <w:r w:rsidR="00D1011C" w:rsidRPr="00D1011C">
        <w:t xml:space="preserve"> nebo</w:t>
      </w:r>
      <w:r w:rsidRPr="00D1011C">
        <w:t xml:space="preserve"> rekonstrukce </w:t>
      </w:r>
      <w:r w:rsidR="002E7C6D" w:rsidRPr="00D1011C">
        <w:t>požadované pozemní stavby</w:t>
      </w:r>
      <w:r w:rsidRPr="00D1011C">
        <w:t>), a to v posledních 10 letech před zahájením zadávacího řízení</w:t>
      </w:r>
      <w:r w:rsidR="0035531B" w:rsidRPr="00D1011C">
        <w:t>;</w:t>
      </w:r>
    </w:p>
    <w:p w14:paraId="2909A645" w14:textId="19E83336" w:rsidR="0035531B" w:rsidRPr="00D1011C" w:rsidRDefault="00FC668F" w:rsidP="00FC668F">
      <w:pPr>
        <w:pStyle w:val="Odrka1-2-"/>
      </w:pPr>
      <w:r w:rsidRPr="00D1011C">
        <w:t xml:space="preserve">musí předložit doklad o autorizaci v rozsahu dle § 5 odst. 3 písm. </w:t>
      </w:r>
      <w:r w:rsidRPr="00D1011C">
        <w:rPr>
          <w:b/>
        </w:rPr>
        <w:t>a)</w:t>
      </w:r>
      <w:r w:rsidRPr="00D1011C">
        <w:t xml:space="preserve"> autorizačního zákona, tedy v oboru </w:t>
      </w:r>
      <w:r w:rsidRPr="00C778F8">
        <w:rPr>
          <w:b/>
        </w:rPr>
        <w:t>pozemní stavby</w:t>
      </w:r>
      <w:r w:rsidR="0035531B" w:rsidRPr="00D1011C">
        <w:t>;</w:t>
      </w:r>
    </w:p>
    <w:p w14:paraId="7EA511DE" w14:textId="77777777" w:rsidR="00D1011C" w:rsidRPr="00D1011C" w:rsidRDefault="00D1011C" w:rsidP="00D1011C">
      <w:pPr>
        <w:pStyle w:val="Odstavec1-1a"/>
        <w:rPr>
          <w:rStyle w:val="Tun9b"/>
          <w:b w:val="0"/>
        </w:rPr>
      </w:pPr>
      <w:r w:rsidRPr="00D1011C">
        <w:rPr>
          <w:rStyle w:val="Tun9b"/>
        </w:rPr>
        <w:t xml:space="preserve">specialista (vedoucí prací) na dopravní stavby </w:t>
      </w:r>
    </w:p>
    <w:p w14:paraId="1DAB7AEB" w14:textId="7FB7FE68" w:rsidR="00D1011C" w:rsidRDefault="00D1011C" w:rsidP="00D1011C">
      <w:pPr>
        <w:pStyle w:val="Odrka1-2-"/>
      </w:pPr>
      <w:r w:rsidRPr="00D1011C">
        <w:t>nejméně 5 let praxe v oboru své specializace (dopravní stavby) při provádění staveb;</w:t>
      </w:r>
    </w:p>
    <w:p w14:paraId="50A7E5CC" w14:textId="5F75281E" w:rsidR="00C778F8" w:rsidRPr="00D1011C" w:rsidRDefault="00C778F8" w:rsidP="00C778F8">
      <w:pPr>
        <w:pStyle w:val="Odrka1-2-"/>
      </w:pPr>
      <w:r w:rsidRPr="00D1011C">
        <w:t xml:space="preserve">musí předložit doklad o autorizaci v rozsahu dle § 5 odst. 3 písm. </w:t>
      </w:r>
      <w:r>
        <w:rPr>
          <w:b/>
        </w:rPr>
        <w:t>b</w:t>
      </w:r>
      <w:r w:rsidRPr="00D1011C">
        <w:rPr>
          <w:b/>
        </w:rPr>
        <w:t>)</w:t>
      </w:r>
      <w:r w:rsidRPr="00D1011C">
        <w:t xml:space="preserve"> autorizačního zákona, tedy v oboru </w:t>
      </w:r>
      <w:r>
        <w:rPr>
          <w:b/>
        </w:rPr>
        <w:t>doprav</w:t>
      </w:r>
      <w:r w:rsidRPr="00C778F8">
        <w:rPr>
          <w:b/>
        </w:rPr>
        <w:t>ní stavby</w:t>
      </w:r>
      <w:r w:rsidR="00DE638A">
        <w:rPr>
          <w:b/>
        </w:rPr>
        <w:t xml:space="preserve"> – kolejová doprava</w:t>
      </w:r>
      <w:r w:rsidRPr="00D1011C">
        <w:t>;</w:t>
      </w:r>
    </w:p>
    <w:p w14:paraId="266653B3" w14:textId="77777777" w:rsidR="00D1011C" w:rsidRPr="00D1011C" w:rsidRDefault="00D1011C" w:rsidP="00D1011C">
      <w:pPr>
        <w:pStyle w:val="Odstavec1-1a"/>
        <w:rPr>
          <w:rStyle w:val="Tun9b"/>
        </w:rPr>
      </w:pPr>
      <w:r w:rsidRPr="00D1011C">
        <w:rPr>
          <w:rStyle w:val="Tun9b"/>
        </w:rPr>
        <w:t>specialista (vedoucí prací) na technická zařízení budov – vytápění a vzduchotechnika</w:t>
      </w:r>
    </w:p>
    <w:p w14:paraId="3EA5D092" w14:textId="77777777" w:rsidR="00D1011C" w:rsidRPr="00D1011C" w:rsidRDefault="00D1011C" w:rsidP="00D1011C">
      <w:pPr>
        <w:pStyle w:val="Odrka1-2-"/>
      </w:pPr>
      <w:r w:rsidRPr="00D1011C">
        <w:t>nejméně 5 let praxe v oboru své specializace (vytápění a vzduchotechnika) při provádění staveb;</w:t>
      </w:r>
    </w:p>
    <w:p w14:paraId="2A3268FC" w14:textId="46DB2F5F" w:rsidR="00D1011C" w:rsidRPr="00D1011C" w:rsidRDefault="00D1011C" w:rsidP="00D1011C">
      <w:pPr>
        <w:pStyle w:val="Odrka1-2-"/>
      </w:pPr>
      <w:r w:rsidRPr="00D1011C">
        <w:t xml:space="preserve">musí předložit doklad o autorizaci v rozsahu dle § 5 odst. 3 písm. </w:t>
      </w:r>
      <w:r w:rsidRPr="00D1011C">
        <w:rPr>
          <w:b/>
        </w:rPr>
        <w:t>f)</w:t>
      </w:r>
      <w:r w:rsidRPr="00D1011C">
        <w:t xml:space="preserve"> autorizačního zákona, tedy v oboru </w:t>
      </w:r>
      <w:r w:rsidRPr="00D1011C">
        <w:rPr>
          <w:b/>
        </w:rPr>
        <w:t>technika prostředí staveb – specializace technická zařízení nebo specializace vytápění a vzduchotechnika</w:t>
      </w:r>
      <w:r w:rsidRPr="00D1011C">
        <w:t>;</w:t>
      </w:r>
    </w:p>
    <w:p w14:paraId="077CB76D" w14:textId="77777777" w:rsidR="00D840C4" w:rsidRPr="00D1011C" w:rsidRDefault="00D840C4" w:rsidP="00D840C4">
      <w:pPr>
        <w:pStyle w:val="Odstavec1-1a"/>
        <w:rPr>
          <w:rStyle w:val="Tun9b"/>
        </w:rPr>
      </w:pPr>
      <w:r w:rsidRPr="00D1011C">
        <w:rPr>
          <w:rStyle w:val="Tun9b"/>
        </w:rPr>
        <w:t xml:space="preserve">specialista (vedoucí prací) na technická zařízení </w:t>
      </w:r>
      <w:proofErr w:type="gramStart"/>
      <w:r w:rsidRPr="00D1011C">
        <w:rPr>
          <w:rStyle w:val="Tun9b"/>
        </w:rPr>
        <w:t>budov - zdravotní</w:t>
      </w:r>
      <w:proofErr w:type="gramEnd"/>
      <w:r w:rsidRPr="00D1011C">
        <w:rPr>
          <w:rStyle w:val="Tun9b"/>
        </w:rPr>
        <w:t xml:space="preserve"> technika</w:t>
      </w:r>
    </w:p>
    <w:p w14:paraId="41E17F9A" w14:textId="77777777" w:rsidR="00D840C4" w:rsidRPr="00D1011C" w:rsidRDefault="00D840C4" w:rsidP="00D840C4">
      <w:pPr>
        <w:pStyle w:val="Odrka1-2-"/>
      </w:pPr>
      <w:r w:rsidRPr="00D1011C">
        <w:t xml:space="preserve">nejméně 5 let praxe v oboru své specializace </w:t>
      </w:r>
      <w:r w:rsidR="00B011D7" w:rsidRPr="00D1011C">
        <w:t xml:space="preserve">(zdravotní technika) </w:t>
      </w:r>
      <w:r w:rsidRPr="00D1011C">
        <w:t>při provádění staveb;</w:t>
      </w:r>
    </w:p>
    <w:p w14:paraId="02E90420" w14:textId="77777777" w:rsidR="00D840C4" w:rsidRPr="00D1011C" w:rsidRDefault="00D840C4" w:rsidP="00D840C4">
      <w:pPr>
        <w:pStyle w:val="Odrka1-2-"/>
        <w:rPr>
          <w:rStyle w:val="Tun9b"/>
        </w:rPr>
      </w:pPr>
      <w:r w:rsidRPr="00D1011C">
        <w:lastRenderedPageBreak/>
        <w:t xml:space="preserve">musí předložit doklad o autorizaci v rozsahu dle § 5 odst. 3 písm. </w:t>
      </w:r>
      <w:r w:rsidRPr="00D1011C">
        <w:rPr>
          <w:b/>
        </w:rPr>
        <w:t>f)</w:t>
      </w:r>
      <w:r w:rsidR="00182D71" w:rsidRPr="00D1011C">
        <w:t xml:space="preserve"> </w:t>
      </w:r>
      <w:r w:rsidR="00AA1C51" w:rsidRPr="00D1011C">
        <w:t xml:space="preserve">autorizačního zákona, tedy </w:t>
      </w:r>
      <w:r w:rsidR="00182D71" w:rsidRPr="00D1011C">
        <w:t xml:space="preserve">v oboru </w:t>
      </w:r>
      <w:r w:rsidR="00182D71" w:rsidRPr="00C778F8">
        <w:rPr>
          <w:b/>
        </w:rPr>
        <w:t xml:space="preserve">technika prostředí </w:t>
      </w:r>
      <w:proofErr w:type="gramStart"/>
      <w:r w:rsidR="00182D71" w:rsidRPr="00C778F8">
        <w:rPr>
          <w:b/>
        </w:rPr>
        <w:t>staveb - specializace</w:t>
      </w:r>
      <w:proofErr w:type="gramEnd"/>
      <w:r w:rsidR="00182D71" w:rsidRPr="00C778F8">
        <w:rPr>
          <w:b/>
        </w:rPr>
        <w:t xml:space="preserve"> technická zařízení</w:t>
      </w:r>
      <w:r w:rsidRPr="00C778F8">
        <w:rPr>
          <w:b/>
        </w:rPr>
        <w:t xml:space="preserve"> nebo </w:t>
      </w:r>
      <w:r w:rsidR="00182D71" w:rsidRPr="00C778F8">
        <w:rPr>
          <w:b/>
        </w:rPr>
        <w:t>specializace zdravotní technika</w:t>
      </w:r>
      <w:r w:rsidRPr="00D1011C">
        <w:t>;</w:t>
      </w:r>
    </w:p>
    <w:p w14:paraId="404FF68C" w14:textId="77777777" w:rsidR="0035531B" w:rsidRPr="00D1011C" w:rsidRDefault="0035531B" w:rsidP="00FC668F">
      <w:pPr>
        <w:pStyle w:val="Odstavec1-1a"/>
        <w:rPr>
          <w:rStyle w:val="Tun9b"/>
        </w:rPr>
      </w:pPr>
      <w:r w:rsidRPr="00D1011C">
        <w:rPr>
          <w:rStyle w:val="Tun9b"/>
        </w:rPr>
        <w:t xml:space="preserve">specialista (vedoucí prací) na </w:t>
      </w:r>
      <w:r w:rsidR="00FC668F" w:rsidRPr="00D1011C">
        <w:rPr>
          <w:rStyle w:val="Tun9b"/>
        </w:rPr>
        <w:t>elektrotechnická zařízení</w:t>
      </w:r>
    </w:p>
    <w:p w14:paraId="0E21BC44" w14:textId="77777777" w:rsidR="0035531B" w:rsidRPr="00D1011C" w:rsidRDefault="0035531B" w:rsidP="008B2021">
      <w:pPr>
        <w:pStyle w:val="Odrka1-2-"/>
      </w:pPr>
      <w:r w:rsidRPr="00D1011C">
        <w:t>nejméně 5 let praxe</w:t>
      </w:r>
      <w:r w:rsidR="00092CC9" w:rsidRPr="00D1011C">
        <w:t xml:space="preserve"> v </w:t>
      </w:r>
      <w:r w:rsidRPr="00D1011C">
        <w:t xml:space="preserve">oboru své specializace </w:t>
      </w:r>
      <w:r w:rsidR="00B011D7" w:rsidRPr="00D1011C">
        <w:t xml:space="preserve">(elektrotechnická zařízení) </w:t>
      </w:r>
      <w:r w:rsidRPr="00D1011C">
        <w:t>při provádění staveb;</w:t>
      </w:r>
    </w:p>
    <w:p w14:paraId="3F402CBC" w14:textId="77777777" w:rsidR="0035531B" w:rsidRPr="00D1011C" w:rsidRDefault="00FC668F" w:rsidP="00FC668F">
      <w:pPr>
        <w:pStyle w:val="Odrka1-2-"/>
      </w:pPr>
      <w:r w:rsidRPr="00D1011C">
        <w:t xml:space="preserve">musí předložit doklad o autorizaci v rozsahu dle § 5 odst. 3 písm. </w:t>
      </w:r>
      <w:r w:rsidRPr="00C778F8">
        <w:rPr>
          <w:b/>
        </w:rPr>
        <w:t>f)</w:t>
      </w:r>
      <w:r w:rsidRPr="00D1011C">
        <w:t xml:space="preserve"> </w:t>
      </w:r>
      <w:r w:rsidR="00AA1C51" w:rsidRPr="00D1011C">
        <w:t xml:space="preserve">autorizačního zákona, tedy </w:t>
      </w:r>
      <w:r w:rsidR="00182D71" w:rsidRPr="00D1011C">
        <w:t xml:space="preserve">v oboru </w:t>
      </w:r>
      <w:r w:rsidR="00182D71" w:rsidRPr="00C778F8">
        <w:rPr>
          <w:b/>
        </w:rPr>
        <w:t xml:space="preserve">technika prostředí </w:t>
      </w:r>
      <w:proofErr w:type="gramStart"/>
      <w:r w:rsidR="00182D71" w:rsidRPr="00C778F8">
        <w:rPr>
          <w:b/>
        </w:rPr>
        <w:t>staveb - specializace</w:t>
      </w:r>
      <w:proofErr w:type="gramEnd"/>
      <w:r w:rsidR="00182D71" w:rsidRPr="00C778F8">
        <w:rPr>
          <w:b/>
        </w:rPr>
        <w:t xml:space="preserve"> elektrotechnická zařízení</w:t>
      </w:r>
      <w:r w:rsidR="0035531B" w:rsidRPr="00D1011C">
        <w:t>;</w:t>
      </w:r>
    </w:p>
    <w:p w14:paraId="1C00EC56" w14:textId="77777777" w:rsidR="0035531B" w:rsidRPr="00D1011C" w:rsidRDefault="0035531B" w:rsidP="00FC668F">
      <w:pPr>
        <w:pStyle w:val="Odstavec1-1a"/>
        <w:rPr>
          <w:rStyle w:val="Tun9b"/>
        </w:rPr>
      </w:pPr>
      <w:r w:rsidRPr="00D1011C">
        <w:rPr>
          <w:rStyle w:val="Tun9b"/>
        </w:rPr>
        <w:t xml:space="preserve">specialista (vedoucí prací) na </w:t>
      </w:r>
      <w:r w:rsidR="00FC668F" w:rsidRPr="00D1011C">
        <w:rPr>
          <w:rStyle w:val="Tun9b"/>
        </w:rPr>
        <w:t>zabezpečovací zařízení</w:t>
      </w:r>
    </w:p>
    <w:p w14:paraId="7E45B32B" w14:textId="77777777" w:rsidR="0035531B" w:rsidRPr="00D1011C" w:rsidRDefault="0035531B" w:rsidP="008B2021">
      <w:pPr>
        <w:pStyle w:val="Odrka1-2-"/>
      </w:pPr>
      <w:r w:rsidRPr="00D1011C">
        <w:t>nejméně 5 let praxe</w:t>
      </w:r>
      <w:r w:rsidR="00092CC9" w:rsidRPr="00D1011C">
        <w:t xml:space="preserve"> v </w:t>
      </w:r>
      <w:r w:rsidRPr="00D1011C">
        <w:t xml:space="preserve">oboru své specializace </w:t>
      </w:r>
      <w:r w:rsidR="00B011D7" w:rsidRPr="00D1011C">
        <w:t xml:space="preserve">(zabezpečovací zařízení) </w:t>
      </w:r>
      <w:r w:rsidRPr="00D1011C">
        <w:t>při provádění staveb;</w:t>
      </w:r>
    </w:p>
    <w:p w14:paraId="52F77347" w14:textId="77777777" w:rsidR="0035531B" w:rsidRPr="00D1011C" w:rsidRDefault="00FC668F" w:rsidP="00FC668F">
      <w:pPr>
        <w:pStyle w:val="Odrka1-2-"/>
      </w:pPr>
      <w:r w:rsidRPr="00D1011C">
        <w:t xml:space="preserve">musí předložit doklad o autorizaci v rozsahu dle § 5 odst. 3 písm. </w:t>
      </w:r>
      <w:r w:rsidRPr="00C778F8">
        <w:rPr>
          <w:b/>
        </w:rPr>
        <w:t>e)</w:t>
      </w:r>
      <w:r w:rsidRPr="00D1011C">
        <w:t xml:space="preserve"> autorizačního zákona, tedy v oboru </w:t>
      </w:r>
      <w:r w:rsidRPr="00C778F8">
        <w:rPr>
          <w:b/>
        </w:rPr>
        <w:t>technologická zařízení staveb</w:t>
      </w:r>
      <w:r w:rsidR="0035531B" w:rsidRPr="00D1011C">
        <w:t>;</w:t>
      </w:r>
    </w:p>
    <w:p w14:paraId="7A0E51F7" w14:textId="77777777" w:rsidR="00B011D7" w:rsidRPr="00D1011C" w:rsidRDefault="00B011D7" w:rsidP="00B011D7">
      <w:pPr>
        <w:pStyle w:val="Odstavec1-1a"/>
        <w:rPr>
          <w:b/>
        </w:rPr>
      </w:pPr>
      <w:r w:rsidRPr="00D1011C">
        <w:rPr>
          <w:b/>
        </w:rPr>
        <w:t>specialista (vedoucí prací) na sdělovací zařízení</w:t>
      </w:r>
    </w:p>
    <w:p w14:paraId="3F87AA9C" w14:textId="77777777" w:rsidR="00B011D7" w:rsidRPr="00D1011C" w:rsidRDefault="00B011D7" w:rsidP="00B011D7">
      <w:pPr>
        <w:pStyle w:val="Odrka1-2-"/>
      </w:pPr>
      <w:r w:rsidRPr="00D1011C">
        <w:t>nejméně 5 let praxe v oboru své specializace (sdělovací zařízení) při provádění staveb;</w:t>
      </w:r>
    </w:p>
    <w:p w14:paraId="52A8E6DB" w14:textId="6FA65867" w:rsidR="00B011D7" w:rsidRPr="00D1011C" w:rsidRDefault="00B011D7" w:rsidP="00B011D7">
      <w:pPr>
        <w:pStyle w:val="Odrka1-2-"/>
        <w:rPr>
          <w:b/>
        </w:rPr>
      </w:pPr>
      <w:r w:rsidRPr="00D1011C">
        <w:t xml:space="preserve">musí předložit doklad o autorizaci v rozsahu dle § 5 odst. 3 písm. </w:t>
      </w:r>
      <w:r w:rsidRPr="00C778F8">
        <w:rPr>
          <w:b/>
        </w:rPr>
        <w:t>e)</w:t>
      </w:r>
      <w:r w:rsidRPr="00D1011C">
        <w:t xml:space="preserve"> autorizačního zákona, tedy v oboru </w:t>
      </w:r>
      <w:r w:rsidRPr="00C778F8">
        <w:rPr>
          <w:b/>
        </w:rPr>
        <w:t>technologická zařízení staveb</w:t>
      </w:r>
      <w:r w:rsidRPr="00D1011C">
        <w:t>;</w:t>
      </w:r>
    </w:p>
    <w:p w14:paraId="762EED60" w14:textId="77777777" w:rsidR="00D1011C" w:rsidRPr="00D1011C" w:rsidRDefault="00D1011C" w:rsidP="00D1011C">
      <w:pPr>
        <w:pStyle w:val="Odstavec1-1a"/>
        <w:rPr>
          <w:b/>
        </w:rPr>
      </w:pPr>
      <w:r w:rsidRPr="00D1011C">
        <w:rPr>
          <w:b/>
        </w:rPr>
        <w:t>specialista (vedoucí prací) na stavby vodního hospodářství</w:t>
      </w:r>
    </w:p>
    <w:p w14:paraId="5B9A67FE" w14:textId="4D5D17D9" w:rsidR="00D1011C" w:rsidRPr="00D1011C" w:rsidRDefault="00D1011C" w:rsidP="00D1011C">
      <w:pPr>
        <w:pStyle w:val="Odrka1-2-"/>
        <w:rPr>
          <w:rStyle w:val="Tun9b"/>
          <w:b w:val="0"/>
        </w:rPr>
      </w:pPr>
      <w:r w:rsidRPr="00D1011C">
        <w:t>nejméně 5 let praxe v oboru své specializace (stavby vodního hospodářství) při provádění staveb;</w:t>
      </w:r>
    </w:p>
    <w:p w14:paraId="34AD44A3" w14:textId="77777777" w:rsidR="00FC668F" w:rsidRPr="00D1011C" w:rsidRDefault="00FC668F" w:rsidP="00FC668F">
      <w:pPr>
        <w:pStyle w:val="Odstavec1-1a"/>
        <w:rPr>
          <w:rStyle w:val="Tun9b"/>
        </w:rPr>
      </w:pPr>
      <w:r w:rsidRPr="00D1011C">
        <w:rPr>
          <w:rStyle w:val="Tun9b"/>
        </w:rPr>
        <w:t>osoba odpovědná za požární bezpečnost staveb</w:t>
      </w:r>
    </w:p>
    <w:p w14:paraId="0392F790" w14:textId="77777777" w:rsidR="00FC668F" w:rsidRPr="00D1011C" w:rsidRDefault="00FC668F" w:rsidP="00FC668F">
      <w:pPr>
        <w:pStyle w:val="Odrka1-2-"/>
      </w:pPr>
      <w:r w:rsidRPr="00D1011C">
        <w:t xml:space="preserve">nejméně 5 let praxe v oboru </w:t>
      </w:r>
      <w:r w:rsidR="00B011D7" w:rsidRPr="00D1011C">
        <w:t>své specializace (</w:t>
      </w:r>
      <w:r w:rsidRPr="00D1011C">
        <w:t>požární bezpečnost staveb</w:t>
      </w:r>
      <w:r w:rsidR="00B011D7" w:rsidRPr="00D1011C">
        <w:t>) při provádění staveb</w:t>
      </w:r>
      <w:r w:rsidRPr="00D1011C">
        <w:t>;</w:t>
      </w:r>
    </w:p>
    <w:p w14:paraId="38300915" w14:textId="77777777" w:rsidR="00FC668F" w:rsidRPr="00D1011C" w:rsidRDefault="00FC668F" w:rsidP="00FC668F">
      <w:pPr>
        <w:pStyle w:val="Odrka1-2-"/>
        <w:rPr>
          <w:rStyle w:val="Tun9b"/>
        </w:rPr>
      </w:pPr>
      <w:r w:rsidRPr="00D1011C">
        <w:t xml:space="preserve">musí předložit doklad o autorizaci v rozsahu dle § 5 odst. 3 písm. </w:t>
      </w:r>
      <w:r w:rsidRPr="00C778F8">
        <w:rPr>
          <w:b/>
        </w:rPr>
        <w:t>j)</w:t>
      </w:r>
      <w:r w:rsidRPr="00D1011C">
        <w:t xml:space="preserve"> autorizačního zákona, tedy v oboru </w:t>
      </w:r>
      <w:r w:rsidRPr="00C778F8">
        <w:rPr>
          <w:b/>
        </w:rPr>
        <w:t>požární bezpečnost staveb</w:t>
      </w:r>
      <w:r w:rsidRPr="00D1011C">
        <w:t>;</w:t>
      </w:r>
    </w:p>
    <w:p w14:paraId="611B025E" w14:textId="77777777" w:rsidR="00D1011C" w:rsidRPr="00D1011C" w:rsidRDefault="00D1011C" w:rsidP="00D1011C">
      <w:pPr>
        <w:pStyle w:val="Odstavec1-1a"/>
        <w:rPr>
          <w:rStyle w:val="Tun9b"/>
        </w:rPr>
      </w:pPr>
      <w:bookmarkStart w:id="19" w:name="_Hlk139983434"/>
      <w:r w:rsidRPr="00D1011C">
        <w:rPr>
          <w:rStyle w:val="Tun9b"/>
        </w:rPr>
        <w:t>specialista (vedoucí prací) na geotechniku</w:t>
      </w:r>
    </w:p>
    <w:p w14:paraId="6436B6A6" w14:textId="24F427D0" w:rsidR="00D1011C" w:rsidRPr="00D1011C" w:rsidRDefault="00D1011C" w:rsidP="00D1011C">
      <w:pPr>
        <w:pStyle w:val="Odrka1-2-"/>
      </w:pPr>
      <w:r w:rsidRPr="00D1011C">
        <w:t>nejméně 5 let praxe v oboru své specializace (geotechnika) při provádění staveb;</w:t>
      </w:r>
    </w:p>
    <w:p w14:paraId="7348DB70" w14:textId="77777777" w:rsidR="00D1011C" w:rsidRPr="00D1011C" w:rsidRDefault="00D1011C" w:rsidP="00D1011C">
      <w:pPr>
        <w:pStyle w:val="Odstavec1-1a"/>
        <w:rPr>
          <w:rStyle w:val="Tun9b"/>
        </w:rPr>
      </w:pPr>
      <w:bookmarkStart w:id="20" w:name="_Hlk133319438"/>
      <w:r w:rsidRPr="00D1011C">
        <w:rPr>
          <w:rStyle w:val="Tun9b"/>
        </w:rPr>
        <w:t>osoba odpovědná za statiku a dynamiku staveb</w:t>
      </w:r>
    </w:p>
    <w:p w14:paraId="45A80EAF" w14:textId="56A86FEA" w:rsidR="00D1011C" w:rsidRPr="00D1011C" w:rsidRDefault="00D1011C" w:rsidP="00D1011C">
      <w:pPr>
        <w:pStyle w:val="Odrka1-2-"/>
        <w:rPr>
          <w:b/>
        </w:rPr>
      </w:pPr>
      <w:r w:rsidRPr="00D1011C">
        <w:t>nejméně 5 let praxe v oboru své specializace (statika a dynamika staveb) při provádění staveb;</w:t>
      </w:r>
      <w:bookmarkEnd w:id="20"/>
    </w:p>
    <w:bookmarkEnd w:id="19"/>
    <w:p w14:paraId="14B4D628" w14:textId="77777777" w:rsidR="0035531B" w:rsidRPr="00D1011C" w:rsidRDefault="0035531B" w:rsidP="008B2021">
      <w:pPr>
        <w:pStyle w:val="Odstavec1-1a"/>
        <w:rPr>
          <w:rStyle w:val="Tun9b"/>
        </w:rPr>
      </w:pPr>
      <w:r w:rsidRPr="00D1011C">
        <w:rPr>
          <w:rStyle w:val="Tun9b"/>
        </w:rPr>
        <w:t>osoba odpovědná za kontrolu kvality</w:t>
      </w:r>
    </w:p>
    <w:p w14:paraId="26E17B85" w14:textId="77777777" w:rsidR="0035531B" w:rsidRPr="00D1011C" w:rsidRDefault="0035531B" w:rsidP="0035531B">
      <w:pPr>
        <w:pStyle w:val="Odrka1-2-"/>
      </w:pPr>
      <w:r w:rsidRPr="00D1011C">
        <w:t>nejméně 5 let praxe</w:t>
      </w:r>
      <w:r w:rsidR="00092CC9" w:rsidRPr="00D1011C">
        <w:t xml:space="preserve"> v </w:t>
      </w:r>
      <w:r w:rsidRPr="00D1011C">
        <w:t>oboru kontroly kvality, se znalostí ověřování kvality stavebních materiálů;</w:t>
      </w:r>
    </w:p>
    <w:p w14:paraId="334C5C7B" w14:textId="77777777" w:rsidR="0035531B" w:rsidRPr="00D1011C" w:rsidRDefault="0035531B" w:rsidP="008B2021">
      <w:pPr>
        <w:pStyle w:val="Odstavec1-1a"/>
        <w:rPr>
          <w:rStyle w:val="Tun9b"/>
        </w:rPr>
      </w:pPr>
      <w:r w:rsidRPr="00D1011C">
        <w:rPr>
          <w:rStyle w:val="Tun9b"/>
        </w:rPr>
        <w:t>osoba odpovědná za bezpečnost</w:t>
      </w:r>
      <w:r w:rsidR="00845C50" w:rsidRPr="00D1011C">
        <w:rPr>
          <w:rStyle w:val="Tun9b"/>
        </w:rPr>
        <w:t xml:space="preserve"> a </w:t>
      </w:r>
      <w:r w:rsidRPr="00D1011C">
        <w:rPr>
          <w:rStyle w:val="Tun9b"/>
        </w:rPr>
        <w:t>ochranu zdraví při práci</w:t>
      </w:r>
    </w:p>
    <w:p w14:paraId="65C36234" w14:textId="77777777" w:rsidR="0035531B" w:rsidRPr="00D1011C" w:rsidRDefault="0035531B" w:rsidP="008B2021">
      <w:pPr>
        <w:pStyle w:val="Odrka1-2-"/>
      </w:pPr>
      <w:r w:rsidRPr="00D1011C">
        <w:t>nejméně 5 let praxe</w:t>
      </w:r>
      <w:r w:rsidR="00092CC9" w:rsidRPr="00D1011C">
        <w:t xml:space="preserve"> v </w:t>
      </w:r>
      <w:r w:rsidRPr="00D1011C">
        <w:t>oboru bezpečnosti</w:t>
      </w:r>
      <w:r w:rsidR="00845C50" w:rsidRPr="00D1011C">
        <w:t xml:space="preserve"> a </w:t>
      </w:r>
      <w:r w:rsidRPr="00D1011C">
        <w:t>ochrany zdraví při práci;</w:t>
      </w:r>
    </w:p>
    <w:p w14:paraId="139B4733" w14:textId="77777777" w:rsidR="0035531B" w:rsidRPr="00D1011C" w:rsidRDefault="0035531B" w:rsidP="008B2021">
      <w:pPr>
        <w:pStyle w:val="Odstavec1-1a"/>
        <w:rPr>
          <w:rStyle w:val="Tun9b"/>
        </w:rPr>
      </w:pPr>
      <w:r w:rsidRPr="00D1011C">
        <w:rPr>
          <w:rStyle w:val="Tun9b"/>
        </w:rPr>
        <w:t>osoba odpovědná za ochranu životního prostředí</w:t>
      </w:r>
    </w:p>
    <w:p w14:paraId="79A29A57" w14:textId="4FF7177B" w:rsidR="0035531B" w:rsidRPr="00D1011C" w:rsidRDefault="0035531B" w:rsidP="008B2021">
      <w:pPr>
        <w:pStyle w:val="Odrka1-2-"/>
      </w:pPr>
      <w:r w:rsidRPr="00D1011C">
        <w:t>nejméně 5 let praxe</w:t>
      </w:r>
      <w:r w:rsidR="00092CC9" w:rsidRPr="00D1011C">
        <w:t xml:space="preserve"> v </w:t>
      </w:r>
      <w:r w:rsidRPr="00D1011C">
        <w:t>oboru oc</w:t>
      </w:r>
      <w:r w:rsidR="006501DC">
        <w:t>hrany životního prostředí.</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w:t>
      </w:r>
      <w:r>
        <w:lastRenderedPageBreak/>
        <w:t>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531FA3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6501DC">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 xml:space="preserve">jednotném evropském </w:t>
      </w:r>
      <w:r>
        <w:lastRenderedPageBreak/>
        <w:t>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555594A2"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6501DC">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4C834F1" w14:textId="77777777" w:rsidR="0035531B" w:rsidRPr="00C778F8" w:rsidRDefault="0035531B" w:rsidP="0006499F">
      <w:pPr>
        <w:pStyle w:val="Odrka1-1"/>
        <w:spacing w:after="0"/>
      </w:pPr>
      <w:r w:rsidRPr="00C778F8">
        <w:t>Informace</w:t>
      </w:r>
      <w:r w:rsidR="00BC6D2B" w:rsidRPr="00C778F8">
        <w:t xml:space="preserve"> k </w:t>
      </w:r>
      <w:r w:rsidRPr="00C778F8">
        <w:t>doložení pověření Ministerstva dopravy ČR</w:t>
      </w:r>
      <w:r w:rsidR="00BC6D2B" w:rsidRPr="00C778F8">
        <w:t xml:space="preserve"> k </w:t>
      </w:r>
      <w:r w:rsidRPr="00C778F8">
        <w:t>provádění technických prohlídek</w:t>
      </w:r>
      <w:r w:rsidR="00845C50" w:rsidRPr="00C778F8">
        <w:t xml:space="preserve"> a </w:t>
      </w:r>
      <w:r w:rsidRPr="00C778F8">
        <w:t>zkoušek určených technických zařízení (UTZ) dle § 47 odst. 4 zákona č. 266/1994 Sb.,</w:t>
      </w:r>
      <w:r w:rsidR="00092CC9" w:rsidRPr="00C778F8">
        <w:t xml:space="preserve"> o </w:t>
      </w:r>
      <w:r w:rsidRPr="00C778F8">
        <w:t>drahách, ve znění pozdějších předpisů: osoba žádající</w:t>
      </w:r>
      <w:r w:rsidR="00092CC9" w:rsidRPr="00C778F8">
        <w:t xml:space="preserve"> o </w:t>
      </w:r>
      <w:r w:rsidRPr="00C778F8">
        <w:t>uvedené pověření postupuje podle „Podmínek pro pověřování právnických osob podle § 47 odst. 4 zákona č. 266/1994 Sb.,</w:t>
      </w:r>
      <w:r w:rsidR="00092CC9" w:rsidRPr="00C778F8">
        <w:t xml:space="preserve"> o </w:t>
      </w:r>
      <w:r w:rsidRPr="00C778F8">
        <w:t>dráhách, ve znění pozdějších předpisů,</w:t>
      </w:r>
      <w:r w:rsidR="00BC6D2B" w:rsidRPr="00C778F8">
        <w:t xml:space="preserve"> k </w:t>
      </w:r>
      <w:r w:rsidRPr="00C778F8">
        <w:t>provádění technických prohlídek</w:t>
      </w:r>
      <w:r w:rsidR="00845C50" w:rsidRPr="00C778F8">
        <w:t xml:space="preserve"> a </w:t>
      </w:r>
      <w:r w:rsidRPr="00C778F8">
        <w:t>zkoušek určených technických zařízení“ stanovených Ministerstvem dopravy, jež jsou dostupné na internetových stránkách Ministerstva dopravy:</w:t>
      </w:r>
    </w:p>
    <w:p w14:paraId="4FA3D372" w14:textId="77777777" w:rsidR="0035531B" w:rsidRPr="00C778F8" w:rsidRDefault="00AA00E6" w:rsidP="00401373">
      <w:pPr>
        <w:pStyle w:val="Textbezslovn"/>
        <w:spacing w:after="0"/>
        <w:ind w:left="1077"/>
      </w:pPr>
      <w:hyperlink r:id="rId19" w:history="1">
        <w:r w:rsidR="008D552B" w:rsidRPr="00C778F8">
          <w:rPr>
            <w:rStyle w:val="Hypertextovodkaz"/>
            <w:rFonts w:cs="Calibri"/>
          </w:rPr>
          <w:t>http://www.mdcr.cz/cs/Drazni_doprava/Seznam_pravnickych_osob/</w:t>
        </w:r>
      </w:hyperlink>
      <w:r w:rsidR="0035531B" w:rsidRPr="00C778F8">
        <w:t xml:space="preserve"> </w:t>
      </w:r>
    </w:p>
    <w:p w14:paraId="5AF3AAB5" w14:textId="77777777" w:rsidR="0035531B" w:rsidRDefault="0035531B" w:rsidP="0006499F">
      <w:pPr>
        <w:pStyle w:val="Textbezslovn"/>
        <w:ind w:left="1077"/>
      </w:pPr>
      <w:r w:rsidRPr="00C778F8">
        <w:t>Doklady</w:t>
      </w:r>
      <w:r w:rsidR="00092CC9" w:rsidRPr="00C778F8">
        <w:t xml:space="preserve"> o </w:t>
      </w:r>
      <w:r w:rsidRPr="00C778F8">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344AAFC4" w:rsidR="0035531B" w:rsidRDefault="006501DC" w:rsidP="0006499F">
      <w:pPr>
        <w:pStyle w:val="Textbezslovn"/>
      </w:pPr>
      <w:r w:rsidRPr="006501DC">
        <w:t xml:space="preserve"> </w:t>
      </w: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 xml:space="preserve">plnění veřejné zakázky nebo poskytnutí věcí nebo práv jinou osobou odpovídá </w:t>
      </w:r>
      <w:r>
        <w:lastRenderedPageBreak/>
        <w:t>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072E4C4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894FD5">
        <w:t xml:space="preserve"> (za splnění podmínek uvedených v čl. 9.3 těchto Pokynů)</w:t>
      </w:r>
      <w:r>
        <w:t>. Jejich prostřednictvím dodavatel může za splnění ostatních podmínek dle § 83 ZZVZ prokazovat i tyto části kvalifikace.</w:t>
      </w:r>
    </w:p>
    <w:p w14:paraId="55EC6C06" w14:textId="3045BF9B" w:rsidR="009E73E1" w:rsidRPr="00DC3174" w:rsidRDefault="009E73E1" w:rsidP="009E73E1">
      <w:pPr>
        <w:pStyle w:val="Text1-1"/>
        <w:rPr>
          <w:b/>
        </w:rPr>
      </w:pPr>
      <w:r w:rsidRPr="00DC3174">
        <w:rPr>
          <w:rStyle w:val="Tun9b"/>
        </w:rPr>
        <w:t>Změny</w:t>
      </w:r>
      <w:r w:rsidRPr="00DC3174">
        <w:rPr>
          <w:b/>
        </w:rPr>
        <w:t xml:space="preserve"> v kvalifikaci </w:t>
      </w:r>
      <w:r w:rsidR="006501DC">
        <w:rPr>
          <w:b/>
        </w:rPr>
        <w:t>účastníka zadávacího řízení</w:t>
      </w:r>
    </w:p>
    <w:p w14:paraId="69F8FDF7" w14:textId="35D236A9" w:rsidR="009E73E1" w:rsidRDefault="009E73E1" w:rsidP="009E73E1">
      <w:pPr>
        <w:pStyle w:val="Textbezslovn"/>
      </w:pPr>
      <w:r>
        <w:t>Pokud po předložení dokladů nebo prohlášení o kvalifikaci dojde v průběhu zadávacího řízení ke změně kvalifikace</w:t>
      </w:r>
      <w:r w:rsidR="006501DC" w:rsidRPr="006501DC">
        <w:t xml:space="preserve"> </w:t>
      </w:r>
      <w:r w:rsidR="006501DC">
        <w:t>účastníka zadávacího řízení</w:t>
      </w:r>
      <w:r>
        <w:t xml:space="preserve">, je </w:t>
      </w:r>
      <w:r w:rsidR="006501D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21" w:name="_Toc129352708"/>
      <w:r>
        <w:t>DALŠÍ INFORMACE/DOKUMENTY PŘEDKLÁDANÉ DODAVATELEM</w:t>
      </w:r>
      <w:r w:rsidR="00092CC9">
        <w:t xml:space="preserve"> v </w:t>
      </w:r>
      <w:r>
        <w:t>NABÍDCE</w:t>
      </w:r>
      <w:bookmarkEnd w:id="21"/>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w:t>
      </w:r>
      <w:proofErr w:type="gramStart"/>
      <w:r w:rsidR="00DE4E26" w:rsidRPr="00895982">
        <w:t>4b</w:t>
      </w:r>
      <w:proofErr w:type="gramEnd"/>
      <w:r w:rsidR="00DE4E26" w:rsidRPr="00895982">
        <w:t xml:space="preserve"> </w:t>
      </w:r>
      <w:r w:rsidR="00DE4E26">
        <w:t>z</w:t>
      </w:r>
      <w:r w:rsidR="00DE4E26" w:rsidRPr="00895982">
        <w:t>ákona o střetu zájmů</w:t>
      </w:r>
      <w:r w:rsidR="00DE4E26">
        <w:t xml:space="preserve">. Součástí formuláře </w:t>
      </w:r>
      <w:r w:rsidR="00DE4E26" w:rsidRPr="00B71CC3">
        <w:lastRenderedPageBreak/>
        <w:t>obsaženého v Příloze č. 1 t</w:t>
      </w:r>
      <w:r w:rsidR="00DE4E26">
        <w:t xml:space="preserve">ěchto Pokynů proto bude </w:t>
      </w:r>
      <w:r w:rsidR="00DE4E26" w:rsidRPr="000D22AD">
        <w:t xml:space="preserve">prohlášení ke střetu zájmů ve smyslu ustanovení § </w:t>
      </w:r>
      <w:proofErr w:type="gramStart"/>
      <w:r w:rsidR="00DE4E26" w:rsidRPr="000D22AD">
        <w:t>4b</w:t>
      </w:r>
      <w:proofErr w:type="gramEnd"/>
      <w:r w:rsidR="00DE4E26" w:rsidRPr="000D22AD">
        <w:t xml:space="preserve">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6C882A6E"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se </w:t>
      </w:r>
      <w:r w:rsidR="00AB0C96">
        <w:rPr>
          <w:lang w:eastAsia="cs-CZ"/>
        </w:rPr>
        <w:t>zákonem upravujícím provádění mezinárodních sankcí</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rsidRPr="00401373">
        <w:t>doklady - faktury</w:t>
      </w:r>
      <w:proofErr w:type="gramEnd"/>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w:t>
      </w:r>
      <w:r w:rsidRPr="00401373">
        <w:lastRenderedPageBreak/>
        <w:t>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3BEB811" w:rsidR="00BC6D2B" w:rsidRDefault="00BC6D2B" w:rsidP="00BC6D2B">
      <w:pPr>
        <w:pStyle w:val="Text1-1"/>
      </w:pPr>
      <w:r>
        <w:t xml:space="preserve">Dopis nabídky a </w:t>
      </w:r>
      <w:r w:rsidR="006501DC">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22" w:name="_Toc129352709"/>
      <w:r>
        <w:t>PROHLÍDKA MÍSTA PLNĚNÍ (STAVENIŠTĚ)</w:t>
      </w:r>
      <w:bookmarkEnd w:id="22"/>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23" w:name="_Toc129352710"/>
      <w:r>
        <w:t>JAZYK NABÍDEK</w:t>
      </w:r>
      <w:r w:rsidR="00B818CE" w:rsidRPr="00B818CE">
        <w:t xml:space="preserve"> </w:t>
      </w:r>
      <w:r w:rsidR="00B818CE">
        <w:t>A KOMUNIKAČNÍ JAZYK</w:t>
      </w:r>
      <w:bookmarkEnd w:id="23"/>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24" w:name="_Toc129352711"/>
      <w:r>
        <w:lastRenderedPageBreak/>
        <w:t>OBSAH</w:t>
      </w:r>
      <w:r w:rsidR="00845C50">
        <w:t xml:space="preserve"> a </w:t>
      </w:r>
      <w:r>
        <w:t>PODÁVÁNÍ NABÍDEK</w:t>
      </w:r>
      <w:bookmarkEnd w:id="24"/>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6F939A80" w:rsidR="00A54FB5" w:rsidRPr="00C778F8"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C778F8">
        <w:t>XDC (popis datového předpisu viz</w:t>
      </w:r>
      <w:r w:rsidR="005E5291" w:rsidRPr="00C778F8">
        <w:t xml:space="preserve"> </w:t>
      </w:r>
      <w:hyperlink r:id="rId22" w:history="1">
        <w:r w:rsidR="00524E33" w:rsidRPr="00C778F8">
          <w:rPr>
            <w:rStyle w:val="Hypertextovodkaz"/>
            <w:noProof w:val="0"/>
          </w:rPr>
          <w:t>https://xdc.spravazeleznic.cz</w:t>
        </w:r>
      </w:hyperlink>
      <w:r w:rsidR="00A54FB5" w:rsidRPr="00C778F8">
        <w:t xml:space="preserve">). </w:t>
      </w:r>
      <w:r w:rsidR="00A54FB5" w:rsidRPr="00C778F8">
        <w:rPr>
          <w:b/>
        </w:rPr>
        <w:t>Oceněný Soupis prací bude dodavatelem v nabídce předložen pouze ve formátu XML (datový předpis XDC).</w:t>
      </w:r>
      <w:r w:rsidR="00A54FB5" w:rsidRPr="00C778F8">
        <w:t xml:space="preserve"> V případě změn a doplnění zadávací dokumentace budou případné změny či úpravy Soupisu prací zadavatelem prováděny ve formátu XML </w:t>
      </w:r>
      <w:r w:rsidR="00A54FB5" w:rsidRPr="00C778F8">
        <w:rPr>
          <w:rFonts w:ascii="Verdana" w:hAnsi="Verdana"/>
          <w:sz w:val="20"/>
          <w:szCs w:val="20"/>
        </w:rPr>
        <w:t>a XLSX</w:t>
      </w:r>
      <w:r w:rsidR="00A54FB5" w:rsidRPr="00C778F8">
        <w:t xml:space="preserve">.  Soupis prací ve formátu XML (datový předpis XDC) může dodavatel také vyplnit v modulu pro ocenění nabídkové ceny na zabezpečeném serveru </w:t>
      </w:r>
      <w:hyperlink r:id="rId23" w:history="1">
        <w:r w:rsidR="00524E33" w:rsidRPr="00C778F8">
          <w:rPr>
            <w:rStyle w:val="Hypertextovodkaz"/>
            <w:noProof w:val="0"/>
          </w:rPr>
          <w:t>https://xdc.spravazeleznic.cz</w:t>
        </w:r>
      </w:hyperlink>
      <w:r w:rsidR="00A54FB5" w:rsidRPr="00C778F8">
        <w:rPr>
          <w:rStyle w:val="Hypertextovodkaz"/>
          <w:noProof w:val="0"/>
        </w:rPr>
        <w:t>/</w:t>
      </w:r>
      <w:r w:rsidR="00A54FB5" w:rsidRPr="00C778F8">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lastRenderedPageBreak/>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529F3806" w:rsidR="00AF3D24" w:rsidRDefault="00AF3D24" w:rsidP="00BC6D2B">
      <w:pPr>
        <w:pStyle w:val="Odrka1-1"/>
      </w:pPr>
      <w:r w:rsidRPr="00010882">
        <w:rPr>
          <w:lang w:eastAsia="cs-CZ"/>
        </w:rPr>
        <w:t xml:space="preserve">Čestné prohlášení o splnění podmínek v souvislosti se </w:t>
      </w:r>
      <w:r w:rsidR="00AB0C96">
        <w:rPr>
          <w:lang w:eastAsia="cs-CZ"/>
        </w:rPr>
        <w:t>zákonem upravujícím provádění mezinárodních sankcí</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w:t>
      </w:r>
      <w:r w:rsidR="00EE7882" w:rsidRPr="00EE7882">
        <w:rPr>
          <w:rStyle w:val="Tun9b"/>
          <w:b w:val="0"/>
        </w:rPr>
        <w:lastRenderedPageBreak/>
        <w:t>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25" w:name="_Toc129352712"/>
      <w:r>
        <w:t>POŽADAVKY NA ZPRACOVÁNÍ NABÍDKOVÉ CENY</w:t>
      </w:r>
      <w:bookmarkEnd w:id="25"/>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 xml:space="preserve">(není-li </w:t>
      </w:r>
      <w:proofErr w:type="gramStart"/>
      <w:r w:rsidR="003A5CA8">
        <w:t>v </w:t>
      </w:r>
      <w:r w:rsidR="00805ECA">
        <w:t xml:space="preserve"> zadávacích</w:t>
      </w:r>
      <w:proofErr w:type="gramEnd"/>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77777777" w:rsidR="003A5CA8" w:rsidRDefault="0035531B" w:rsidP="003A5CA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rsidRPr="00952FDC">
        <w:t>V</w:t>
      </w:r>
      <w:r w:rsidR="00092CC9" w:rsidRPr="00952FDC">
        <w:t> </w:t>
      </w:r>
      <w:r w:rsidRPr="00952FDC">
        <w:t>případě rozporu mezi nabídkovou cenou uvedenou</w:t>
      </w:r>
      <w:r w:rsidR="00092CC9" w:rsidRPr="00952FDC">
        <w:t xml:space="preserve"> v </w:t>
      </w:r>
      <w:r w:rsidRPr="00952FDC">
        <w:t>Dopise nabídky</w:t>
      </w:r>
      <w:r w:rsidR="00845C50" w:rsidRPr="00952FDC">
        <w:t xml:space="preserve"> a </w:t>
      </w:r>
      <w:r w:rsidRPr="00952FDC">
        <w:t>nabídkovou cenou uvedenou</w:t>
      </w:r>
      <w:r w:rsidR="00092CC9" w:rsidRPr="00952FDC">
        <w:t xml:space="preserve"> v </w:t>
      </w:r>
      <w:r w:rsidR="00952FDC">
        <w:t>oceněném Soupisu prací</w:t>
      </w:r>
      <w:r w:rsidRPr="00952FDC">
        <w:t xml:space="preserve"> bude mít přednost nabídková cena uvedená</w:t>
      </w:r>
      <w:r w:rsidR="00092CC9" w:rsidRPr="00952FDC">
        <w:t xml:space="preserve"> v </w:t>
      </w:r>
      <w:r w:rsidRPr="00952FDC">
        <w:t>Dopise nabídky.</w:t>
      </w:r>
      <w:r w:rsidR="003A5CA8" w:rsidRPr="00952FDC">
        <w:t xml:space="preserve"> </w:t>
      </w:r>
    </w:p>
    <w:p w14:paraId="2DB8E935" w14:textId="77777777" w:rsidR="0035531B" w:rsidRDefault="0035531B" w:rsidP="007038DC">
      <w:pPr>
        <w:pStyle w:val="Nadpis1-1"/>
      </w:pPr>
      <w:bookmarkStart w:id="26" w:name="_Toc129352713"/>
      <w:r>
        <w:t>VARIANTY NABÍDKY</w:t>
      </w:r>
      <w:r w:rsidR="00013E8B">
        <w:t xml:space="preserve"> A</w:t>
      </w:r>
      <w:r>
        <w:t xml:space="preserve"> VÝHRADA ZMĚNY DODAVATELE</w:t>
      </w:r>
      <w:bookmarkEnd w:id="26"/>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7" w:name="_Toc129352714"/>
      <w:r>
        <w:t>OTEVÍRÁNÍ NABÍDEK</w:t>
      </w:r>
      <w:bookmarkEnd w:id="27"/>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8" w:name="_Toc129352715"/>
      <w:r>
        <w:t>POSOUZENÍ SPLNĚNÍ PODMÍNEK ÚČASTI</w:t>
      </w:r>
      <w:bookmarkEnd w:id="28"/>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14D8AD21"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8627EE">
        <w:t>, to však neplatí pro</w:t>
      </w:r>
      <w:r w:rsidR="008627EE" w:rsidRPr="00E86BE3">
        <w:rPr>
          <w:b/>
        </w:rPr>
        <w:t xml:space="preserve"> </w:t>
      </w:r>
      <w:r w:rsidR="008627EE" w:rsidRPr="000C68DF">
        <w:t>posouzení skutečností rozhodných pro složení jistoty</w:t>
      </w:r>
      <w:r w:rsidR="008627EE">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9" w:name="_Toc129352716"/>
      <w:r>
        <w:lastRenderedPageBreak/>
        <w:t>HODNOCENÍ NABÍDEK</w:t>
      </w:r>
      <w:bookmarkEnd w:id="29"/>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30" w:name="_Toc129352717"/>
      <w:r>
        <w:t>ZRUŠENÍ ZADÁVACÍHO ŘÍZENÍ</w:t>
      </w:r>
      <w:bookmarkEnd w:id="30"/>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0DCD7367" w:rsidR="000279AA" w:rsidRDefault="000279AA" w:rsidP="000279AA">
      <w:pPr>
        <w:pStyle w:val="Text1-1"/>
      </w:pPr>
      <w:r>
        <w:t xml:space="preserve">Zadavatel si mimo jiné vyhrazuje právo zrušit zadávací řízení v případě, že k hodnocení připadnou pouze nabídky s nabídkovou cenou převyšující předpokládanou hodnotu </w:t>
      </w:r>
      <w:r w:rsidR="00427B96">
        <w:t xml:space="preserve">zakázky </w:t>
      </w:r>
      <w:r>
        <w:t>uvedenou v čl. 5.3 těchto Pokynů</w:t>
      </w:r>
      <w:r w:rsidR="00427B96">
        <w:t>, od které je odečtena hodnota vyhrazených změn závazků ze smlou</w:t>
      </w:r>
      <w:r w:rsidR="00427B96" w:rsidRPr="00F636B6">
        <w:t>vy</w:t>
      </w:r>
      <w:r w:rsidR="00F636B6" w:rsidRPr="00F636B6">
        <w:t>.</w:t>
      </w:r>
    </w:p>
    <w:p w14:paraId="2B5FA06A" w14:textId="77777777" w:rsidR="0035531B" w:rsidRDefault="0035531B" w:rsidP="007038DC">
      <w:pPr>
        <w:pStyle w:val="Nadpis1-1"/>
      </w:pPr>
      <w:bookmarkStart w:id="31" w:name="_Toc129352718"/>
      <w:r>
        <w:t>UZAVŘENÍ SMLOUVY</w:t>
      </w:r>
      <w:bookmarkEnd w:id="31"/>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11FB9BE3"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p>
    <w:p w14:paraId="7FF6E8BF" w14:textId="7C980570" w:rsidR="000279AA" w:rsidRPr="00E25A59"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A605EE">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w:t>
      </w:r>
      <w:r w:rsidR="002953BE">
        <w:t>,</w:t>
      </w:r>
      <w:r w:rsidRPr="000279AA">
        <w:t xml:space="preserve"> zadavatel </w:t>
      </w:r>
      <w:r w:rsidRPr="000279AA">
        <w:lastRenderedPageBreak/>
        <w:t>vyloučí vybraného dodavatele z účasti v zadávacím řízení a zadavatel může v souladu s § 125 odst. 1 ZZVZ uzavřít smlouvu s účastníkem zadávacího řízení, který se umístil jako další v pořadí</w:t>
      </w:r>
      <w:r w:rsidRPr="00E25A59">
        <w:t xml:space="preserve">. </w:t>
      </w:r>
      <w:r w:rsidR="006501DC" w:rsidRPr="00ED023E">
        <w:rPr>
          <w:rStyle w:val="Tun9b"/>
          <w:b w:val="0"/>
        </w:rPr>
        <w:t>Zadavatel je oprávněn v písemné výzvě určit další doklady, které je vybraný dodavatel povinen předložit</w:t>
      </w:r>
      <w:r w:rsidR="006501DC">
        <w:rPr>
          <w:rStyle w:val="Tun9b"/>
          <w:b w:val="0"/>
        </w:rPr>
        <w:t xml:space="preserve"> v souladu s § 122 odst. 4 ZZVZ</w:t>
      </w:r>
      <w:r w:rsidR="006501DC" w:rsidRPr="00ED023E">
        <w:rPr>
          <w:rStyle w:val="Tun9b"/>
          <w:b w:val="0"/>
        </w:rPr>
        <w:t>.</w:t>
      </w:r>
      <w:r w:rsidR="006501DC">
        <w:rPr>
          <w:rStyle w:val="Tun9b"/>
          <w:b w:val="0"/>
        </w:rPr>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1AA8A976" w:rsidR="0035531B" w:rsidRDefault="0035531B" w:rsidP="007038DC">
      <w:pPr>
        <w:pStyle w:val="Odrka1-1"/>
      </w:pPr>
      <w:r>
        <w:t xml:space="preserve">kopií </w:t>
      </w:r>
      <w:r w:rsidR="004D7241">
        <w:t xml:space="preserve">smluv </w:t>
      </w:r>
      <w:r w:rsidR="00220E1B">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w:t>
      </w:r>
      <w:r w:rsidRPr="000279AA">
        <w:lastRenderedPageBreak/>
        <w:t xml:space="preserve">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2BA0A76F" w:rsidR="0035531B" w:rsidRPr="003477C0" w:rsidRDefault="0035531B" w:rsidP="007038DC">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477C0">
        <w:t>UTZ železničních</w:t>
      </w:r>
      <w:r>
        <w:t xml:space="preserve"> drah</w:t>
      </w:r>
      <w:r w:rsidR="00092CC9">
        <w:t xml:space="preserve"> v </w:t>
      </w:r>
      <w:r>
        <w:t xml:space="preserve">rozsahu: </w:t>
      </w:r>
    </w:p>
    <w:p w14:paraId="4831BBE0" w14:textId="77777777" w:rsidR="00F636B6" w:rsidRPr="00F636B6" w:rsidRDefault="00F636B6" w:rsidP="00F636B6">
      <w:pPr>
        <w:pStyle w:val="Textbezslovn"/>
        <w:ind w:left="1418"/>
      </w:pPr>
      <w:r w:rsidRPr="00F636B6">
        <w:t>Zařízení elektrická:</w:t>
      </w:r>
    </w:p>
    <w:p w14:paraId="37016B99" w14:textId="77777777" w:rsidR="00F636B6" w:rsidRPr="00F636B6" w:rsidRDefault="00F636B6" w:rsidP="00F636B6">
      <w:pPr>
        <w:pStyle w:val="Textbezslovn"/>
        <w:numPr>
          <w:ilvl w:val="0"/>
          <w:numId w:val="36"/>
        </w:numPr>
        <w:ind w:left="1985" w:hanging="425"/>
      </w:pPr>
      <w:r w:rsidRPr="00F636B6">
        <w:t>silnoproudá zařízení drážní zabezpečovací, sdělovací, požární, signalizační a výpočetní techniky,</w:t>
      </w:r>
    </w:p>
    <w:p w14:paraId="4C89A3A6" w14:textId="77777777" w:rsidR="00F636B6" w:rsidRPr="006B56B1" w:rsidRDefault="00F636B6" w:rsidP="00F636B6">
      <w:pPr>
        <w:pStyle w:val="Textbezslovn"/>
        <w:ind w:left="1418"/>
      </w:pPr>
      <w:r w:rsidRPr="006B56B1">
        <w:t>Zařízení zdvihací:</w:t>
      </w:r>
    </w:p>
    <w:p w14:paraId="5757F3B1" w14:textId="77777777" w:rsidR="00F636B6" w:rsidRPr="006B56B1" w:rsidRDefault="00F636B6" w:rsidP="00F636B6">
      <w:pPr>
        <w:pStyle w:val="Textbezslovn"/>
        <w:numPr>
          <w:ilvl w:val="0"/>
          <w:numId w:val="36"/>
        </w:numPr>
        <w:ind w:left="1985" w:hanging="425"/>
      </w:pPr>
      <w:r w:rsidRPr="006B56B1">
        <w:t>Jeřáby a zdvihací zařízení s motorovým pohonem</w:t>
      </w:r>
    </w:p>
    <w:p w14:paraId="6031D116" w14:textId="3A8CF363" w:rsidR="0035531B" w:rsidRDefault="003477C0" w:rsidP="007038DC">
      <w:pPr>
        <w:pStyle w:val="Textbezslovn"/>
      </w:pPr>
      <w:r>
        <w:t>Z</w:t>
      </w:r>
      <w:r w:rsidR="0035531B">
        <w:t xml:space="preserve">adavatel upřesňuje, že pokud bude </w:t>
      </w:r>
      <w:r w:rsidR="004D7241">
        <w:t xml:space="preserve">některý doklad </w:t>
      </w:r>
      <w:r w:rsidR="0035531B">
        <w:t>doložen již</w:t>
      </w:r>
      <w:r w:rsidR="00092CC9">
        <w:t xml:space="preserve"> v </w:t>
      </w:r>
      <w:r w:rsidR="0035531B">
        <w:t>nabídce nebo</w:t>
      </w:r>
      <w:r w:rsidR="00092CC9">
        <w:t xml:space="preserve"> v </w:t>
      </w:r>
      <w:r w:rsidR="0035531B">
        <w:t>průběhu zadávacího řízení, zadavatel</w:t>
      </w:r>
      <w:r w:rsidR="00BC6D2B">
        <w:t xml:space="preserve"> k </w:t>
      </w:r>
      <w:r w:rsidR="0035531B">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4EF1AD76"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7E511F5" w14:textId="65856687" w:rsidR="00A605EE" w:rsidRDefault="00A605EE" w:rsidP="00A605E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w:t>
      </w:r>
      <w:r w:rsidR="00AA1DC5">
        <w:t>l. 8.10</w:t>
      </w:r>
      <w:r>
        <w:t xml:space="preserve"> těchto Pokynů ve vztahu k této jiné osobě.</w:t>
      </w:r>
    </w:p>
    <w:p w14:paraId="1667502D" w14:textId="77777777" w:rsidR="0035531B" w:rsidRDefault="0035531B" w:rsidP="00B77C6D">
      <w:pPr>
        <w:pStyle w:val="Nadpis1-1"/>
      </w:pPr>
      <w:bookmarkStart w:id="32" w:name="_Toc129352719"/>
      <w:r>
        <w:t>OCHRANA INFORMACÍ</w:t>
      </w:r>
      <w:bookmarkEnd w:id="32"/>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33" w:name="_Toc129352720"/>
      <w:r>
        <w:t>ZADÁVACÍ LHŮTA</w:t>
      </w:r>
      <w:r w:rsidR="00845C50">
        <w:t xml:space="preserve"> </w:t>
      </w:r>
      <w:r w:rsidR="00092CC9">
        <w:t>A</w:t>
      </w:r>
      <w:r w:rsidR="00845C50">
        <w:t> </w:t>
      </w:r>
      <w:r>
        <w:t>JISTOTA ZA NABÍDKU</w:t>
      </w:r>
      <w:bookmarkEnd w:id="33"/>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51C1941B"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477C0">
        <w:rPr>
          <w:b/>
        </w:rPr>
        <w:t>3 600 000</w:t>
      </w:r>
      <w:r w:rsidRPr="002A016D">
        <w:rPr>
          <w:b/>
        </w:rPr>
        <w:t xml:space="preserve"> Kč</w:t>
      </w:r>
      <w:r>
        <w:t xml:space="preserve"> (slovy: </w:t>
      </w:r>
      <w:proofErr w:type="spellStart"/>
      <w:r w:rsidR="003477C0">
        <w:t>třimilionyšestset</w:t>
      </w:r>
      <w:proofErr w:type="spellEnd"/>
      <w:r w:rsidR="003477C0">
        <w:t xml:space="preserve"> tisíc</w:t>
      </w:r>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lastRenderedPageBreak/>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44E99BD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3477C0" w:rsidRPr="00A76F7A">
        <w:rPr>
          <w:b/>
        </w:rPr>
        <w:t>30007-22307011/0710</w:t>
      </w:r>
      <w:r w:rsidR="003477C0">
        <w:t>, Česká národní banka, se sídlem Na Příkopě 28, 115 03 Praha 1</w:t>
      </w:r>
      <w:r>
        <w:t xml:space="preserve">, variabilní symbol </w:t>
      </w:r>
      <w:r w:rsidR="003477C0" w:rsidRPr="003477C0">
        <w:rPr>
          <w:b/>
        </w:rPr>
        <w:t>5323520041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34" w:name="_Toc59538672"/>
      <w:bookmarkStart w:id="35" w:name="_Toc61886759"/>
      <w:bookmarkStart w:id="36" w:name="_Toc129352721"/>
      <w:r>
        <w:t>SOCIÁLNĚ A ENVIRO</w:t>
      </w:r>
      <w:r w:rsidR="00E270A3">
        <w:t>N</w:t>
      </w:r>
      <w:r>
        <w:t>MENTÁLNĚ ODPOVĚDNÉ ZADÁVÁNÍ, INOVACE</w:t>
      </w:r>
      <w:bookmarkEnd w:id="34"/>
      <w:bookmarkEnd w:id="35"/>
      <w:bookmarkEnd w:id="36"/>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37" w:name="_Toc102380477"/>
      <w:bookmarkStart w:id="38" w:name="_Toc103683200"/>
      <w:bookmarkStart w:id="39" w:name="_Toc103932243"/>
      <w:bookmarkStart w:id="40" w:name="_Toc106967229"/>
      <w:bookmarkStart w:id="41" w:name="_Toc129352722"/>
      <w:r>
        <w:t>Další zadávací podmínky v návaznosti na</w:t>
      </w:r>
      <w:bookmarkEnd w:id="37"/>
      <w:bookmarkEnd w:id="38"/>
      <w:bookmarkEnd w:id="39"/>
      <w:bookmarkEnd w:id="40"/>
      <w:r w:rsidR="00CC5FE9">
        <w:t xml:space="preserve"> MEZINÁRODNÍ sankce, zákaz zadání veřejné zakázky</w:t>
      </w:r>
      <w:bookmarkEnd w:id="41"/>
    </w:p>
    <w:p w14:paraId="18135A99" w14:textId="6F65D645" w:rsidR="00CC5FE9" w:rsidRDefault="00CC5FE9" w:rsidP="00E7314B">
      <w:pPr>
        <w:pStyle w:val="Text1-1"/>
      </w:pPr>
      <w:r>
        <w:t xml:space="preserve">Zadavatel v tomto řízení postupuje v souladu s § </w:t>
      </w:r>
      <w:proofErr w:type="gramStart"/>
      <w:r>
        <w:t>48a</w:t>
      </w:r>
      <w:proofErr w:type="gramEnd"/>
      <w:r>
        <w:t xml:space="preserve">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42" w:name="_Toc129352723"/>
      <w:r>
        <w:lastRenderedPageBreak/>
        <w:t>PŘÍLOHY TĚCHTO POKYNŮ</w:t>
      </w:r>
      <w:bookmarkEnd w:id="42"/>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1300C6A6" w:rsidR="00E7314B" w:rsidRDefault="00E7314B"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4D7241">
        <w:rPr>
          <w:lang w:eastAsia="cs-CZ"/>
        </w:rPr>
        <w:t>zákonem upravujícím provádění mezinárodních sankcí</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7A19CDE"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501DC">
        <w:t xml:space="preserve">, ani </w:t>
      </w:r>
      <w:r w:rsidR="006501DC" w:rsidRPr="00D6468A">
        <w:rPr>
          <w:rFonts w:ascii="Verdana" w:hAnsi="Verdana"/>
        </w:rPr>
        <w:t xml:space="preserve">nepřipravoval části nabídek, které mají být hodnoceny podle kritérií hodnocení, ve vzájemné shodě s jiným účastníkem téhož </w:t>
      </w:r>
      <w:r w:rsidR="006501DC">
        <w:rPr>
          <w:rFonts w:ascii="Verdana" w:hAnsi="Verdana"/>
        </w:rPr>
        <w:t xml:space="preserve">zadávacího </w:t>
      </w:r>
      <w:r w:rsidR="006501DC" w:rsidRPr="00D6468A">
        <w:rPr>
          <w:rFonts w:ascii="Verdana" w:hAnsi="Verdana"/>
        </w:rPr>
        <w:t>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40EE0F83" w:rsidR="00564DDD" w:rsidRDefault="006501DC"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92914B6"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00164C50" w:rsidRPr="00164C50">
              <w:rPr>
                <w:b/>
              </w:rPr>
              <w:t>10</w:t>
            </w:r>
            <w:r w:rsidRPr="00AD792A">
              <w:rPr>
                <w:b/>
              </w:rPr>
              <w:t xml:space="preserve"> let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 xml:space="preserve">Popis vykonávaných pracovních </w:t>
            </w:r>
            <w:proofErr w:type="gramStart"/>
            <w:r w:rsidRPr="003A5CA8">
              <w:rPr>
                <w:sz w:val="16"/>
                <w:szCs w:val="16"/>
              </w:rPr>
              <w:t>činností - v</w:t>
            </w:r>
            <w:proofErr w:type="gramEnd"/>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0E0BF13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3A61170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BC757D">
        <w:t>i</w:t>
      </w:r>
      <w:r>
        <w:t>,</w:t>
      </w:r>
      <w:r w:rsidR="00845C50">
        <w:t xml:space="preserve"> a</w:t>
      </w:r>
      <w:r w:rsidR="00BB4AF2">
        <w:t xml:space="preserve"> u </w:t>
      </w:r>
      <w:r>
        <w:t xml:space="preserve">nichž dokládá </w:t>
      </w:r>
      <w:r w:rsidR="00BC757D" w:rsidRPr="00C85644">
        <w:t>smlouvu nebo jinou osobou podepsané potvrzení o její existenci, její</w:t>
      </w:r>
      <w:r w:rsidR="00BC757D">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BC757D">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28F26DC9" w:rsidR="00FA669D" w:rsidRPr="00964860" w:rsidRDefault="00FA669D" w:rsidP="00FA669D">
      <w:pPr>
        <w:pStyle w:val="Nadpisbezsl1-2"/>
      </w:pPr>
      <w:r w:rsidRPr="00010882">
        <w:rPr>
          <w:lang w:eastAsia="cs-CZ"/>
        </w:rPr>
        <w:t xml:space="preserve">Čestné prohlášení o splnění podmínek v souvislosti se </w:t>
      </w:r>
      <w:r w:rsidR="004D7241">
        <w:rPr>
          <w:lang w:eastAsia="cs-CZ"/>
        </w:rPr>
        <w:t>zákonem upravujícím provádění mezinárodních sankcí</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285AE816" w:rsidR="00FA669D" w:rsidRPr="003477C0" w:rsidRDefault="00FA669D" w:rsidP="003477C0">
      <w:pPr>
        <w:spacing w:line="240" w:lineRule="auto"/>
        <w:jc w:val="both"/>
        <w:rPr>
          <w:b/>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3477C0" w:rsidRPr="003477C0">
        <w:rPr>
          <w:b/>
        </w:rPr>
        <w:t>Přemístění haly pro OTV a zřízení integrovaného</w:t>
      </w:r>
      <w:r w:rsidR="003477C0">
        <w:rPr>
          <w:b/>
        </w:rPr>
        <w:t xml:space="preserve"> </w:t>
      </w:r>
      <w:r w:rsidR="003477C0" w:rsidRPr="003477C0">
        <w:rPr>
          <w:b/>
        </w:rPr>
        <w:t>provozního pracoviště OŘ Plzeň</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5E5F7C00"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w:t>
      </w:r>
      <w:proofErr w:type="gramStart"/>
      <w:r w:rsidRPr="00BE68D3">
        <w:rPr>
          <w:rFonts w:eastAsia="Calibri" w:cs="Times New Roman"/>
        </w:rPr>
        <w:t>48a</w:t>
      </w:r>
      <w:proofErr w:type="gramEnd"/>
      <w:r w:rsidR="006501DC" w:rsidRPr="006501DC">
        <w:rPr>
          <w:rFonts w:eastAsia="Times New Roman" w:cs="Times New Roman"/>
          <w:lang w:eastAsia="cs-CZ"/>
        </w:rPr>
        <w:t xml:space="preserve"> </w:t>
      </w:r>
      <w:r w:rsidR="006501DC"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7375508F"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6501DC"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501DC">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811E0" w14:textId="77777777" w:rsidR="00AA00E6" w:rsidRDefault="00AA00E6" w:rsidP="00962258">
      <w:pPr>
        <w:spacing w:after="0" w:line="240" w:lineRule="auto"/>
      </w:pPr>
      <w:r>
        <w:separator/>
      </w:r>
    </w:p>
  </w:endnote>
  <w:endnote w:type="continuationSeparator" w:id="0">
    <w:p w14:paraId="4A580DA8" w14:textId="77777777" w:rsidR="00AA00E6" w:rsidRDefault="00AA00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D7D" w14:paraId="641FE934" w14:textId="77777777" w:rsidTr="00EB46E5">
      <w:tc>
        <w:tcPr>
          <w:tcW w:w="1361" w:type="dxa"/>
          <w:tcMar>
            <w:left w:w="0" w:type="dxa"/>
            <w:right w:w="0" w:type="dxa"/>
          </w:tcMar>
          <w:vAlign w:val="bottom"/>
        </w:tcPr>
        <w:p w14:paraId="25DD8EBB" w14:textId="0650EC90" w:rsidR="008E7D7D" w:rsidRPr="00B8518B" w:rsidRDefault="008E7D7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C37">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3C37">
            <w:rPr>
              <w:rStyle w:val="slostrnky"/>
              <w:noProof/>
            </w:rPr>
            <w:t>44</w:t>
          </w:r>
          <w:r w:rsidRPr="00B8518B">
            <w:rPr>
              <w:rStyle w:val="slostrnky"/>
            </w:rPr>
            <w:fldChar w:fldCharType="end"/>
          </w:r>
        </w:p>
      </w:tc>
      <w:tc>
        <w:tcPr>
          <w:tcW w:w="284" w:type="dxa"/>
          <w:shd w:val="clear" w:color="auto" w:fill="auto"/>
          <w:tcMar>
            <w:left w:w="0" w:type="dxa"/>
            <w:right w:w="0" w:type="dxa"/>
          </w:tcMar>
        </w:tcPr>
        <w:p w14:paraId="3FB959D3" w14:textId="77777777" w:rsidR="008E7D7D" w:rsidRDefault="008E7D7D" w:rsidP="00B8518B">
          <w:pPr>
            <w:pStyle w:val="Zpat"/>
          </w:pPr>
        </w:p>
      </w:tc>
      <w:tc>
        <w:tcPr>
          <w:tcW w:w="425" w:type="dxa"/>
          <w:shd w:val="clear" w:color="auto" w:fill="auto"/>
          <w:tcMar>
            <w:left w:w="0" w:type="dxa"/>
            <w:right w:w="0" w:type="dxa"/>
          </w:tcMar>
        </w:tcPr>
        <w:p w14:paraId="44B7CED7" w14:textId="77777777" w:rsidR="008E7D7D" w:rsidRDefault="008E7D7D" w:rsidP="00B8518B">
          <w:pPr>
            <w:pStyle w:val="Zpat"/>
          </w:pPr>
        </w:p>
      </w:tc>
      <w:tc>
        <w:tcPr>
          <w:tcW w:w="8505" w:type="dxa"/>
        </w:tcPr>
        <w:p w14:paraId="5A86EA1E" w14:textId="166EF90C" w:rsidR="008E7D7D" w:rsidRDefault="008E7D7D" w:rsidP="00CD0826">
          <w:pPr>
            <w:pStyle w:val="Zpat0"/>
            <w:jc w:val="center"/>
          </w:pPr>
          <w:r w:rsidRPr="00CD0826">
            <w:t xml:space="preserve">                                                                               „Přemístění haly pro OTV a zřízení integrovaného provozního pracoviště OŘ Plzeň“</w:t>
          </w:r>
        </w:p>
        <w:p w14:paraId="04D05CD7" w14:textId="77777777" w:rsidR="008E7D7D" w:rsidRDefault="008E7D7D"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8E7D7D" w:rsidRDefault="008E7D7D" w:rsidP="0035531B">
          <w:pPr>
            <w:pStyle w:val="Zpat0"/>
          </w:pPr>
          <w:r>
            <w:t xml:space="preserve">Část 2 – </w:t>
          </w:r>
          <w:r w:rsidRPr="0035531B">
            <w:rPr>
              <w:caps/>
            </w:rPr>
            <w:t>Pokyny pro dodavatele</w:t>
          </w:r>
          <w:r>
            <w:t xml:space="preserve"> – Zhotovení stavby</w:t>
          </w:r>
        </w:p>
      </w:tc>
    </w:tr>
    <w:tr w:rsidR="008E7D7D" w14:paraId="3E3ADE1B" w14:textId="77777777" w:rsidTr="00EB46E5">
      <w:tc>
        <w:tcPr>
          <w:tcW w:w="1361" w:type="dxa"/>
          <w:tcMar>
            <w:left w:w="0" w:type="dxa"/>
            <w:right w:w="0" w:type="dxa"/>
          </w:tcMar>
          <w:vAlign w:val="bottom"/>
        </w:tcPr>
        <w:p w14:paraId="7B99F412" w14:textId="77777777" w:rsidR="008E7D7D" w:rsidRPr="00B8518B" w:rsidRDefault="008E7D7D" w:rsidP="00826B7B">
          <w:pPr>
            <w:pStyle w:val="Zpat"/>
            <w:jc w:val="right"/>
            <w:rPr>
              <w:rStyle w:val="slostrnky"/>
            </w:rPr>
          </w:pPr>
        </w:p>
      </w:tc>
      <w:tc>
        <w:tcPr>
          <w:tcW w:w="284" w:type="dxa"/>
          <w:shd w:val="clear" w:color="auto" w:fill="auto"/>
          <w:tcMar>
            <w:left w:w="0" w:type="dxa"/>
            <w:right w:w="0" w:type="dxa"/>
          </w:tcMar>
        </w:tcPr>
        <w:p w14:paraId="5C35511F" w14:textId="77777777" w:rsidR="008E7D7D" w:rsidRDefault="008E7D7D" w:rsidP="00B8518B">
          <w:pPr>
            <w:pStyle w:val="Zpat"/>
          </w:pPr>
        </w:p>
      </w:tc>
      <w:tc>
        <w:tcPr>
          <w:tcW w:w="425" w:type="dxa"/>
          <w:shd w:val="clear" w:color="auto" w:fill="auto"/>
          <w:tcMar>
            <w:left w:w="0" w:type="dxa"/>
            <w:right w:w="0" w:type="dxa"/>
          </w:tcMar>
        </w:tcPr>
        <w:p w14:paraId="0475F266" w14:textId="77777777" w:rsidR="008E7D7D" w:rsidRDefault="008E7D7D" w:rsidP="00B8518B">
          <w:pPr>
            <w:pStyle w:val="Zpat"/>
          </w:pPr>
        </w:p>
      </w:tc>
      <w:tc>
        <w:tcPr>
          <w:tcW w:w="8505" w:type="dxa"/>
        </w:tcPr>
        <w:p w14:paraId="3BE0E841" w14:textId="77777777" w:rsidR="008E7D7D" w:rsidRPr="0035531B" w:rsidRDefault="008E7D7D" w:rsidP="00CD0826">
          <w:pPr>
            <w:pStyle w:val="Zpat0"/>
            <w:jc w:val="center"/>
            <w:rPr>
              <w:highlight w:val="green"/>
            </w:rPr>
          </w:pPr>
        </w:p>
      </w:tc>
    </w:tr>
  </w:tbl>
  <w:p w14:paraId="37426EF8" w14:textId="77777777" w:rsidR="008E7D7D" w:rsidRPr="00B8518B" w:rsidRDefault="008E7D7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2AD5E" w14:textId="2A74E016" w:rsidR="008E7D7D" w:rsidRPr="00B8518B" w:rsidRDefault="008E7D7D" w:rsidP="00460660">
    <w:pPr>
      <w:pStyle w:val="Zpat"/>
      <w:rPr>
        <w:sz w:val="2"/>
        <w:szCs w:val="2"/>
      </w:rPr>
    </w:pPr>
  </w:p>
  <w:p w14:paraId="3A91D547" w14:textId="77777777" w:rsidR="008E7D7D" w:rsidRPr="00460660" w:rsidRDefault="008E7D7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FE843" w14:textId="77777777" w:rsidR="00AA00E6" w:rsidRDefault="00AA00E6" w:rsidP="00962258">
      <w:pPr>
        <w:spacing w:after="0" w:line="240" w:lineRule="auto"/>
      </w:pPr>
      <w:r>
        <w:separator/>
      </w:r>
    </w:p>
  </w:footnote>
  <w:footnote w:type="continuationSeparator" w:id="0">
    <w:p w14:paraId="5EC6956C" w14:textId="77777777" w:rsidR="00AA00E6" w:rsidRDefault="00AA00E6" w:rsidP="00962258">
      <w:pPr>
        <w:spacing w:after="0" w:line="240" w:lineRule="auto"/>
      </w:pPr>
      <w:r>
        <w:continuationSeparator/>
      </w:r>
    </w:p>
  </w:footnote>
  <w:footnote w:id="1">
    <w:p w14:paraId="2B1DFECC" w14:textId="77777777" w:rsidR="008E7D7D" w:rsidRDefault="008E7D7D">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8E7D7D" w:rsidRDefault="008E7D7D"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8E7D7D" w:rsidRPr="00EB54C9" w:rsidRDefault="008E7D7D"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8E7D7D" w:rsidRDefault="008E7D7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8E7D7D" w:rsidRDefault="008E7D7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8E7D7D" w:rsidRDefault="008E7D7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8E7D7D" w:rsidRDefault="008E7D7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8E7D7D" w:rsidRDefault="008E7D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8E7D7D" w:rsidRDefault="008E7D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8E7D7D" w:rsidRDefault="008E7D7D">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8E7D7D" w:rsidRDefault="008E7D7D">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8E7D7D" w:rsidRDefault="008E7D7D"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D7D" w14:paraId="462311D1" w14:textId="77777777" w:rsidTr="00C02D0A">
      <w:trPr>
        <w:trHeight w:hRule="exact" w:val="454"/>
      </w:trPr>
      <w:tc>
        <w:tcPr>
          <w:tcW w:w="1361" w:type="dxa"/>
          <w:tcMar>
            <w:top w:w="57" w:type="dxa"/>
            <w:left w:w="0" w:type="dxa"/>
            <w:right w:w="0" w:type="dxa"/>
          </w:tcMar>
        </w:tcPr>
        <w:p w14:paraId="735A6D14" w14:textId="77777777" w:rsidR="008E7D7D" w:rsidRPr="00B8518B" w:rsidRDefault="008E7D7D" w:rsidP="00523EA7">
          <w:pPr>
            <w:pStyle w:val="Zpat"/>
            <w:rPr>
              <w:rStyle w:val="slostrnky"/>
            </w:rPr>
          </w:pPr>
        </w:p>
      </w:tc>
      <w:tc>
        <w:tcPr>
          <w:tcW w:w="3458" w:type="dxa"/>
          <w:shd w:val="clear" w:color="auto" w:fill="auto"/>
          <w:tcMar>
            <w:top w:w="57" w:type="dxa"/>
            <w:left w:w="0" w:type="dxa"/>
            <w:right w:w="0" w:type="dxa"/>
          </w:tcMar>
        </w:tcPr>
        <w:p w14:paraId="6F177CAB" w14:textId="77777777" w:rsidR="008E7D7D" w:rsidRDefault="008E7D7D" w:rsidP="00523EA7">
          <w:pPr>
            <w:pStyle w:val="Zpat"/>
          </w:pPr>
        </w:p>
      </w:tc>
      <w:tc>
        <w:tcPr>
          <w:tcW w:w="5698" w:type="dxa"/>
          <w:shd w:val="clear" w:color="auto" w:fill="auto"/>
          <w:tcMar>
            <w:top w:w="57" w:type="dxa"/>
            <w:left w:w="0" w:type="dxa"/>
            <w:right w:w="0" w:type="dxa"/>
          </w:tcMar>
        </w:tcPr>
        <w:p w14:paraId="7316A0C8" w14:textId="77777777" w:rsidR="008E7D7D" w:rsidRPr="00D6163D" w:rsidRDefault="008E7D7D" w:rsidP="00D6163D">
          <w:pPr>
            <w:pStyle w:val="Druhdokumentu"/>
          </w:pPr>
        </w:p>
      </w:tc>
    </w:tr>
  </w:tbl>
  <w:p w14:paraId="4A6F4DD3" w14:textId="77777777" w:rsidR="008E7D7D" w:rsidRPr="00D6163D" w:rsidRDefault="008E7D7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7D7D" w14:paraId="5A816FA0" w14:textId="77777777" w:rsidTr="00B22106">
      <w:trPr>
        <w:trHeight w:hRule="exact" w:val="936"/>
      </w:trPr>
      <w:tc>
        <w:tcPr>
          <w:tcW w:w="1361" w:type="dxa"/>
          <w:tcMar>
            <w:left w:w="0" w:type="dxa"/>
            <w:right w:w="0" w:type="dxa"/>
          </w:tcMar>
        </w:tcPr>
        <w:p w14:paraId="6988135B" w14:textId="77777777" w:rsidR="008E7D7D" w:rsidRPr="00B8518B" w:rsidRDefault="008E7D7D" w:rsidP="00FC6389">
          <w:pPr>
            <w:pStyle w:val="Zpat"/>
            <w:rPr>
              <w:rStyle w:val="slostrnky"/>
            </w:rPr>
          </w:pPr>
        </w:p>
      </w:tc>
      <w:tc>
        <w:tcPr>
          <w:tcW w:w="3458" w:type="dxa"/>
          <w:shd w:val="clear" w:color="auto" w:fill="auto"/>
          <w:tcMar>
            <w:left w:w="0" w:type="dxa"/>
            <w:right w:w="0" w:type="dxa"/>
          </w:tcMar>
        </w:tcPr>
        <w:p w14:paraId="245B7908" w14:textId="77777777" w:rsidR="008E7D7D" w:rsidRDefault="008E7D7D" w:rsidP="00FC6389">
          <w:pPr>
            <w:pStyle w:val="Zpat"/>
          </w:pPr>
        </w:p>
      </w:tc>
      <w:tc>
        <w:tcPr>
          <w:tcW w:w="5756" w:type="dxa"/>
          <w:shd w:val="clear" w:color="auto" w:fill="auto"/>
          <w:tcMar>
            <w:left w:w="0" w:type="dxa"/>
            <w:right w:w="0" w:type="dxa"/>
          </w:tcMar>
        </w:tcPr>
        <w:p w14:paraId="643EDBC1" w14:textId="77777777" w:rsidR="008E7D7D" w:rsidRPr="00D6163D" w:rsidRDefault="008E7D7D" w:rsidP="00FC6389">
          <w:pPr>
            <w:pStyle w:val="Druhdokumentu"/>
          </w:pPr>
        </w:p>
      </w:tc>
    </w:tr>
    <w:tr w:rsidR="008E7D7D" w14:paraId="3D445544" w14:textId="77777777" w:rsidTr="00B22106">
      <w:trPr>
        <w:trHeight w:hRule="exact" w:val="936"/>
      </w:trPr>
      <w:tc>
        <w:tcPr>
          <w:tcW w:w="1361" w:type="dxa"/>
          <w:tcMar>
            <w:left w:w="0" w:type="dxa"/>
            <w:right w:w="0" w:type="dxa"/>
          </w:tcMar>
        </w:tcPr>
        <w:p w14:paraId="32A43846" w14:textId="77777777" w:rsidR="008E7D7D" w:rsidRPr="00B8518B" w:rsidRDefault="008E7D7D" w:rsidP="00FC6389">
          <w:pPr>
            <w:pStyle w:val="Zpat"/>
            <w:rPr>
              <w:rStyle w:val="slostrnky"/>
            </w:rPr>
          </w:pPr>
        </w:p>
      </w:tc>
      <w:tc>
        <w:tcPr>
          <w:tcW w:w="3458" w:type="dxa"/>
          <w:shd w:val="clear" w:color="auto" w:fill="auto"/>
          <w:tcMar>
            <w:left w:w="0" w:type="dxa"/>
            <w:right w:w="0" w:type="dxa"/>
          </w:tcMar>
        </w:tcPr>
        <w:p w14:paraId="610FA587" w14:textId="77777777" w:rsidR="008E7D7D" w:rsidRDefault="008E7D7D" w:rsidP="00FC6389">
          <w:pPr>
            <w:pStyle w:val="Zpat"/>
          </w:pPr>
        </w:p>
      </w:tc>
      <w:tc>
        <w:tcPr>
          <w:tcW w:w="5756" w:type="dxa"/>
          <w:shd w:val="clear" w:color="auto" w:fill="auto"/>
          <w:tcMar>
            <w:left w:w="0" w:type="dxa"/>
            <w:right w:w="0" w:type="dxa"/>
          </w:tcMar>
        </w:tcPr>
        <w:p w14:paraId="304E0C8D" w14:textId="77777777" w:rsidR="008E7D7D" w:rsidRPr="00D6163D" w:rsidRDefault="008E7D7D" w:rsidP="00FC6389">
          <w:pPr>
            <w:pStyle w:val="Druhdokumentu"/>
          </w:pPr>
        </w:p>
      </w:tc>
    </w:tr>
  </w:tbl>
  <w:p w14:paraId="0187D598" w14:textId="77777777" w:rsidR="008E7D7D" w:rsidRPr="00D6163D" w:rsidRDefault="008E7D7D"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8E7D7D" w:rsidRPr="00460660" w:rsidRDefault="008E7D7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C436D5"/>
    <w:multiLevelType w:val="hybridMultilevel"/>
    <w:tmpl w:val="824E633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30E43"/>
    <w:multiLevelType w:val="hybridMultilevel"/>
    <w:tmpl w:val="F294A4B4"/>
    <w:lvl w:ilvl="0" w:tplc="72964B6C">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4"/>
  </w:num>
  <w:num w:numId="2">
    <w:abstractNumId w:val="2"/>
  </w:num>
  <w:num w:numId="3">
    <w:abstractNumId w:val="11"/>
  </w:num>
  <w:num w:numId="4">
    <w:abstractNumId w:val="3"/>
  </w:num>
  <w:num w:numId="5">
    <w:abstractNumId w:val="0"/>
  </w:num>
  <w:num w:numId="6">
    <w:abstractNumId w:val="7"/>
  </w:num>
  <w:num w:numId="7">
    <w:abstractNumId w:val="9"/>
  </w:num>
  <w:num w:numId="8">
    <w:abstractNumId w:val="8"/>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0"/>
  </w:num>
  <w:num w:numId="26">
    <w:abstractNumId w:val="8"/>
  </w:num>
  <w:num w:numId="27">
    <w:abstractNumId w:val="0"/>
  </w:num>
  <w:num w:numId="28">
    <w:abstractNumId w:val="0"/>
  </w:num>
  <w:num w:numId="29">
    <w:abstractNumId w:val="8"/>
  </w:num>
  <w:num w:numId="30">
    <w:abstractNumId w:val="0"/>
  </w:num>
  <w:num w:numId="31">
    <w:abstractNumId w:val="0"/>
  </w:num>
  <w:num w:numId="32">
    <w:abstractNumId w:val="8"/>
  </w:num>
  <w:num w:numId="33">
    <w:abstractNumId w:val="12"/>
  </w:num>
  <w:num w:numId="34">
    <w:abstractNumId w:val="6"/>
  </w:num>
  <w:num w:numId="35">
    <w:abstractNumId w:val="5"/>
  </w:num>
  <w:num w:numId="36">
    <w:abstractNumId w:val="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ngová Kateřina">
    <w15:presenceInfo w15:providerId="AD" w15:userId="S-1-5-21-3656830906-3839017365-80349702-82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79AA"/>
    <w:rsid w:val="00027D25"/>
    <w:rsid w:val="000316E5"/>
    <w:rsid w:val="000338E9"/>
    <w:rsid w:val="00041EC8"/>
    <w:rsid w:val="00042BE8"/>
    <w:rsid w:val="00042D20"/>
    <w:rsid w:val="00044238"/>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2CC9"/>
    <w:rsid w:val="000A1AE3"/>
    <w:rsid w:val="000B0AF3"/>
    <w:rsid w:val="000B1DA3"/>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76B9"/>
    <w:rsid w:val="000F4610"/>
    <w:rsid w:val="00106A0E"/>
    <w:rsid w:val="00112864"/>
    <w:rsid w:val="00114472"/>
    <w:rsid w:val="00114988"/>
    <w:rsid w:val="00115069"/>
    <w:rsid w:val="001150C1"/>
    <w:rsid w:val="001150F2"/>
    <w:rsid w:val="00130B3A"/>
    <w:rsid w:val="00130DE1"/>
    <w:rsid w:val="0013192B"/>
    <w:rsid w:val="00132898"/>
    <w:rsid w:val="00134B7E"/>
    <w:rsid w:val="00137126"/>
    <w:rsid w:val="00141099"/>
    <w:rsid w:val="00146BCB"/>
    <w:rsid w:val="0014725F"/>
    <w:rsid w:val="001521B8"/>
    <w:rsid w:val="00155F2C"/>
    <w:rsid w:val="0016034A"/>
    <w:rsid w:val="00164C50"/>
    <w:rsid w:val="001656A2"/>
    <w:rsid w:val="001661AC"/>
    <w:rsid w:val="00170EC5"/>
    <w:rsid w:val="00172DB9"/>
    <w:rsid w:val="00173F2B"/>
    <w:rsid w:val="001747C1"/>
    <w:rsid w:val="001774BE"/>
    <w:rsid w:val="00177D6B"/>
    <w:rsid w:val="00182D71"/>
    <w:rsid w:val="00183CA0"/>
    <w:rsid w:val="00191BF7"/>
    <w:rsid w:val="00191F90"/>
    <w:rsid w:val="001935F1"/>
    <w:rsid w:val="00193D8F"/>
    <w:rsid w:val="001950C2"/>
    <w:rsid w:val="001960D3"/>
    <w:rsid w:val="00196FA4"/>
    <w:rsid w:val="001A3057"/>
    <w:rsid w:val="001B1256"/>
    <w:rsid w:val="001B23A1"/>
    <w:rsid w:val="001B4E74"/>
    <w:rsid w:val="001C1A2E"/>
    <w:rsid w:val="001C4FFB"/>
    <w:rsid w:val="001C645F"/>
    <w:rsid w:val="001D3BC5"/>
    <w:rsid w:val="001D5A3F"/>
    <w:rsid w:val="001E14BB"/>
    <w:rsid w:val="001E651D"/>
    <w:rsid w:val="001E678E"/>
    <w:rsid w:val="001F15AF"/>
    <w:rsid w:val="001F2582"/>
    <w:rsid w:val="001F343C"/>
    <w:rsid w:val="00201519"/>
    <w:rsid w:val="00205935"/>
    <w:rsid w:val="00205FE7"/>
    <w:rsid w:val="002061CB"/>
    <w:rsid w:val="002071BB"/>
    <w:rsid w:val="00207DF5"/>
    <w:rsid w:val="002173B0"/>
    <w:rsid w:val="00220E1B"/>
    <w:rsid w:val="00227FF4"/>
    <w:rsid w:val="00233A53"/>
    <w:rsid w:val="00240B81"/>
    <w:rsid w:val="00243E5D"/>
    <w:rsid w:val="00245EAB"/>
    <w:rsid w:val="00247D01"/>
    <w:rsid w:val="0025030F"/>
    <w:rsid w:val="00252961"/>
    <w:rsid w:val="00253BD8"/>
    <w:rsid w:val="00261A5B"/>
    <w:rsid w:val="00262E5B"/>
    <w:rsid w:val="0026385B"/>
    <w:rsid w:val="00272F7E"/>
    <w:rsid w:val="00273C6E"/>
    <w:rsid w:val="00274304"/>
    <w:rsid w:val="00276AFE"/>
    <w:rsid w:val="002809B1"/>
    <w:rsid w:val="002841D4"/>
    <w:rsid w:val="00286775"/>
    <w:rsid w:val="00291B48"/>
    <w:rsid w:val="002924B8"/>
    <w:rsid w:val="00294655"/>
    <w:rsid w:val="002953BE"/>
    <w:rsid w:val="002A016D"/>
    <w:rsid w:val="002A3B57"/>
    <w:rsid w:val="002B267F"/>
    <w:rsid w:val="002B73BF"/>
    <w:rsid w:val="002C04EE"/>
    <w:rsid w:val="002C31BF"/>
    <w:rsid w:val="002C3483"/>
    <w:rsid w:val="002C3969"/>
    <w:rsid w:val="002D0822"/>
    <w:rsid w:val="002D14C5"/>
    <w:rsid w:val="002D2C82"/>
    <w:rsid w:val="002D7FD6"/>
    <w:rsid w:val="002E0CD7"/>
    <w:rsid w:val="002E0CFB"/>
    <w:rsid w:val="002E3CB1"/>
    <w:rsid w:val="002E4B44"/>
    <w:rsid w:val="002E5C7B"/>
    <w:rsid w:val="002E64EB"/>
    <w:rsid w:val="002E7C6D"/>
    <w:rsid w:val="002F3979"/>
    <w:rsid w:val="002F4333"/>
    <w:rsid w:val="003034A7"/>
    <w:rsid w:val="00307641"/>
    <w:rsid w:val="00311F11"/>
    <w:rsid w:val="00327AD0"/>
    <w:rsid w:val="00327EEF"/>
    <w:rsid w:val="0033239F"/>
    <w:rsid w:val="00333C1C"/>
    <w:rsid w:val="0034274B"/>
    <w:rsid w:val="0034719F"/>
    <w:rsid w:val="003477C0"/>
    <w:rsid w:val="0035082A"/>
    <w:rsid w:val="00350A35"/>
    <w:rsid w:val="003548AD"/>
    <w:rsid w:val="00354AA2"/>
    <w:rsid w:val="0035531B"/>
    <w:rsid w:val="003571D8"/>
    <w:rsid w:val="00357BC6"/>
    <w:rsid w:val="00361422"/>
    <w:rsid w:val="00370BE9"/>
    <w:rsid w:val="003717A3"/>
    <w:rsid w:val="0037545D"/>
    <w:rsid w:val="00383C37"/>
    <w:rsid w:val="00384E70"/>
    <w:rsid w:val="00386196"/>
    <w:rsid w:val="00386FF1"/>
    <w:rsid w:val="003922F9"/>
    <w:rsid w:val="00392EB6"/>
    <w:rsid w:val="00394D03"/>
    <w:rsid w:val="003956C6"/>
    <w:rsid w:val="003A3F9D"/>
    <w:rsid w:val="003A4513"/>
    <w:rsid w:val="003A5CA8"/>
    <w:rsid w:val="003B6E1D"/>
    <w:rsid w:val="003B7962"/>
    <w:rsid w:val="003C33F2"/>
    <w:rsid w:val="003C7172"/>
    <w:rsid w:val="003D3531"/>
    <w:rsid w:val="003D756E"/>
    <w:rsid w:val="003E0357"/>
    <w:rsid w:val="003E131F"/>
    <w:rsid w:val="003E3CE3"/>
    <w:rsid w:val="003E420D"/>
    <w:rsid w:val="003E4C13"/>
    <w:rsid w:val="003E771C"/>
    <w:rsid w:val="003E79F5"/>
    <w:rsid w:val="003F5D47"/>
    <w:rsid w:val="003F667E"/>
    <w:rsid w:val="00401373"/>
    <w:rsid w:val="00403567"/>
    <w:rsid w:val="0040422D"/>
    <w:rsid w:val="00404BA2"/>
    <w:rsid w:val="004078F3"/>
    <w:rsid w:val="00416110"/>
    <w:rsid w:val="00425C21"/>
    <w:rsid w:val="00427794"/>
    <w:rsid w:val="004278CD"/>
    <w:rsid w:val="00427AD3"/>
    <w:rsid w:val="00427B96"/>
    <w:rsid w:val="00435F0D"/>
    <w:rsid w:val="0043745C"/>
    <w:rsid w:val="0044101C"/>
    <w:rsid w:val="00450F07"/>
    <w:rsid w:val="00452F69"/>
    <w:rsid w:val="00453CD3"/>
    <w:rsid w:val="00453F66"/>
    <w:rsid w:val="00454716"/>
    <w:rsid w:val="00454BB9"/>
    <w:rsid w:val="00460660"/>
    <w:rsid w:val="00464BA9"/>
    <w:rsid w:val="00466D6F"/>
    <w:rsid w:val="00470A81"/>
    <w:rsid w:val="00473D40"/>
    <w:rsid w:val="00474F4D"/>
    <w:rsid w:val="00475F97"/>
    <w:rsid w:val="00483969"/>
    <w:rsid w:val="00486107"/>
    <w:rsid w:val="00491827"/>
    <w:rsid w:val="004A557C"/>
    <w:rsid w:val="004A5BEA"/>
    <w:rsid w:val="004B2862"/>
    <w:rsid w:val="004B34E9"/>
    <w:rsid w:val="004C1217"/>
    <w:rsid w:val="004C29B1"/>
    <w:rsid w:val="004C4399"/>
    <w:rsid w:val="004C70C5"/>
    <w:rsid w:val="004C787C"/>
    <w:rsid w:val="004D7241"/>
    <w:rsid w:val="004E14CA"/>
    <w:rsid w:val="004E1A5F"/>
    <w:rsid w:val="004E7A1F"/>
    <w:rsid w:val="004F1D17"/>
    <w:rsid w:val="004F34DB"/>
    <w:rsid w:val="004F3781"/>
    <w:rsid w:val="004F4597"/>
    <w:rsid w:val="004F4B9B"/>
    <w:rsid w:val="00501B32"/>
    <w:rsid w:val="0050666E"/>
    <w:rsid w:val="00511AB9"/>
    <w:rsid w:val="00512FE4"/>
    <w:rsid w:val="005210B3"/>
    <w:rsid w:val="0052287C"/>
    <w:rsid w:val="00523BB5"/>
    <w:rsid w:val="00523EA7"/>
    <w:rsid w:val="00524E33"/>
    <w:rsid w:val="00533DE1"/>
    <w:rsid w:val="00535B95"/>
    <w:rsid w:val="005400F7"/>
    <w:rsid w:val="005406EB"/>
    <w:rsid w:val="00540C01"/>
    <w:rsid w:val="005434A6"/>
    <w:rsid w:val="00543E03"/>
    <w:rsid w:val="00544210"/>
    <w:rsid w:val="0055155A"/>
    <w:rsid w:val="00553375"/>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6EFE"/>
    <w:rsid w:val="005A7AC9"/>
    <w:rsid w:val="005B04AA"/>
    <w:rsid w:val="005B1B2D"/>
    <w:rsid w:val="005B1CB8"/>
    <w:rsid w:val="005B299F"/>
    <w:rsid w:val="005C1BA1"/>
    <w:rsid w:val="005D3C39"/>
    <w:rsid w:val="005E12C7"/>
    <w:rsid w:val="005E1947"/>
    <w:rsid w:val="005E212A"/>
    <w:rsid w:val="005E5291"/>
    <w:rsid w:val="005E6219"/>
    <w:rsid w:val="005F3082"/>
    <w:rsid w:val="005F389F"/>
    <w:rsid w:val="005F6EAF"/>
    <w:rsid w:val="0060115D"/>
    <w:rsid w:val="00601A8C"/>
    <w:rsid w:val="0061068E"/>
    <w:rsid w:val="006115D3"/>
    <w:rsid w:val="006116D8"/>
    <w:rsid w:val="00615C02"/>
    <w:rsid w:val="00620C7D"/>
    <w:rsid w:val="006221ED"/>
    <w:rsid w:val="00630814"/>
    <w:rsid w:val="00640B30"/>
    <w:rsid w:val="00643BC6"/>
    <w:rsid w:val="006442D9"/>
    <w:rsid w:val="006501DC"/>
    <w:rsid w:val="00655976"/>
    <w:rsid w:val="0065610E"/>
    <w:rsid w:val="00656B4A"/>
    <w:rsid w:val="00660AD3"/>
    <w:rsid w:val="00661B5D"/>
    <w:rsid w:val="006700F0"/>
    <w:rsid w:val="00673F02"/>
    <w:rsid w:val="00675D03"/>
    <w:rsid w:val="00676009"/>
    <w:rsid w:val="006776B6"/>
    <w:rsid w:val="0068056F"/>
    <w:rsid w:val="00684424"/>
    <w:rsid w:val="006917D2"/>
    <w:rsid w:val="00693150"/>
    <w:rsid w:val="006A4818"/>
    <w:rsid w:val="006A500E"/>
    <w:rsid w:val="006A5570"/>
    <w:rsid w:val="006A689C"/>
    <w:rsid w:val="006B0249"/>
    <w:rsid w:val="006B3D79"/>
    <w:rsid w:val="006B6FE4"/>
    <w:rsid w:val="006C1D22"/>
    <w:rsid w:val="006C2343"/>
    <w:rsid w:val="006C2F66"/>
    <w:rsid w:val="006C442A"/>
    <w:rsid w:val="006C4639"/>
    <w:rsid w:val="006C4D31"/>
    <w:rsid w:val="006C6A8B"/>
    <w:rsid w:val="006C7CBE"/>
    <w:rsid w:val="006E0578"/>
    <w:rsid w:val="006E314D"/>
    <w:rsid w:val="006E68F7"/>
    <w:rsid w:val="006F6B09"/>
    <w:rsid w:val="0070255F"/>
    <w:rsid w:val="007038DC"/>
    <w:rsid w:val="00703FDF"/>
    <w:rsid w:val="00704796"/>
    <w:rsid w:val="00706F4C"/>
    <w:rsid w:val="0070752A"/>
    <w:rsid w:val="00710723"/>
    <w:rsid w:val="007134F3"/>
    <w:rsid w:val="00723ED1"/>
    <w:rsid w:val="00730846"/>
    <w:rsid w:val="007356BD"/>
    <w:rsid w:val="00740AF5"/>
    <w:rsid w:val="007427C1"/>
    <w:rsid w:val="00743525"/>
    <w:rsid w:val="00744B7B"/>
    <w:rsid w:val="00744F6A"/>
    <w:rsid w:val="00745555"/>
    <w:rsid w:val="007458EB"/>
    <w:rsid w:val="007466A0"/>
    <w:rsid w:val="007475E2"/>
    <w:rsid w:val="007541A2"/>
    <w:rsid w:val="00755818"/>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3224"/>
    <w:rsid w:val="007B570C"/>
    <w:rsid w:val="007B663A"/>
    <w:rsid w:val="007C26A5"/>
    <w:rsid w:val="007C7F8E"/>
    <w:rsid w:val="007D0570"/>
    <w:rsid w:val="007D5A8D"/>
    <w:rsid w:val="007D77B1"/>
    <w:rsid w:val="007E2234"/>
    <w:rsid w:val="007E4A6E"/>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899"/>
    <w:rsid w:val="00845C50"/>
    <w:rsid w:val="00846789"/>
    <w:rsid w:val="008627EE"/>
    <w:rsid w:val="00872044"/>
    <w:rsid w:val="008766AF"/>
    <w:rsid w:val="00876D73"/>
    <w:rsid w:val="00884EFD"/>
    <w:rsid w:val="00887F36"/>
    <w:rsid w:val="008926F4"/>
    <w:rsid w:val="00894FD5"/>
    <w:rsid w:val="008A3568"/>
    <w:rsid w:val="008B0325"/>
    <w:rsid w:val="008B2021"/>
    <w:rsid w:val="008B3EBB"/>
    <w:rsid w:val="008C0335"/>
    <w:rsid w:val="008C10D1"/>
    <w:rsid w:val="008C2654"/>
    <w:rsid w:val="008C50F3"/>
    <w:rsid w:val="008C65BC"/>
    <w:rsid w:val="008C7EFE"/>
    <w:rsid w:val="008D03B9"/>
    <w:rsid w:val="008D30C7"/>
    <w:rsid w:val="008D552B"/>
    <w:rsid w:val="008D6346"/>
    <w:rsid w:val="008E1138"/>
    <w:rsid w:val="008E7D7D"/>
    <w:rsid w:val="008F18D6"/>
    <w:rsid w:val="008F192E"/>
    <w:rsid w:val="008F2C9B"/>
    <w:rsid w:val="008F37A3"/>
    <w:rsid w:val="008F5136"/>
    <w:rsid w:val="008F797B"/>
    <w:rsid w:val="00904780"/>
    <w:rsid w:val="0090635B"/>
    <w:rsid w:val="00915121"/>
    <w:rsid w:val="00920DEB"/>
    <w:rsid w:val="00922385"/>
    <w:rsid w:val="009223DF"/>
    <w:rsid w:val="00923507"/>
    <w:rsid w:val="00926840"/>
    <w:rsid w:val="00930B79"/>
    <w:rsid w:val="00936091"/>
    <w:rsid w:val="00940032"/>
    <w:rsid w:val="00940D8A"/>
    <w:rsid w:val="009442D1"/>
    <w:rsid w:val="00952152"/>
    <w:rsid w:val="00952FDC"/>
    <w:rsid w:val="00962108"/>
    <w:rsid w:val="00962258"/>
    <w:rsid w:val="00964860"/>
    <w:rsid w:val="009678B7"/>
    <w:rsid w:val="0097039F"/>
    <w:rsid w:val="009808EB"/>
    <w:rsid w:val="00986140"/>
    <w:rsid w:val="00987CF4"/>
    <w:rsid w:val="00992D9C"/>
    <w:rsid w:val="00996C3B"/>
    <w:rsid w:val="00996CB8"/>
    <w:rsid w:val="009A6377"/>
    <w:rsid w:val="009A7C99"/>
    <w:rsid w:val="009B2E97"/>
    <w:rsid w:val="009B4F85"/>
    <w:rsid w:val="009B5146"/>
    <w:rsid w:val="009C0F4D"/>
    <w:rsid w:val="009C418E"/>
    <w:rsid w:val="009C442C"/>
    <w:rsid w:val="009C6505"/>
    <w:rsid w:val="009D20A1"/>
    <w:rsid w:val="009D26EF"/>
    <w:rsid w:val="009D6DC8"/>
    <w:rsid w:val="009D74A8"/>
    <w:rsid w:val="009E07F4"/>
    <w:rsid w:val="009E3DE4"/>
    <w:rsid w:val="009E73E1"/>
    <w:rsid w:val="009F309B"/>
    <w:rsid w:val="009F392E"/>
    <w:rsid w:val="009F3EDA"/>
    <w:rsid w:val="009F53C5"/>
    <w:rsid w:val="00A0598E"/>
    <w:rsid w:val="00A0740E"/>
    <w:rsid w:val="00A17F4C"/>
    <w:rsid w:val="00A25EE7"/>
    <w:rsid w:val="00A306AC"/>
    <w:rsid w:val="00A35FA2"/>
    <w:rsid w:val="00A4050F"/>
    <w:rsid w:val="00A44D82"/>
    <w:rsid w:val="00A451A6"/>
    <w:rsid w:val="00A50641"/>
    <w:rsid w:val="00A530BF"/>
    <w:rsid w:val="00A54FB5"/>
    <w:rsid w:val="00A556F2"/>
    <w:rsid w:val="00A605EE"/>
    <w:rsid w:val="00A6177B"/>
    <w:rsid w:val="00A66136"/>
    <w:rsid w:val="00A71189"/>
    <w:rsid w:val="00A72231"/>
    <w:rsid w:val="00A7364A"/>
    <w:rsid w:val="00A74DCC"/>
    <w:rsid w:val="00A753ED"/>
    <w:rsid w:val="00A77512"/>
    <w:rsid w:val="00A87871"/>
    <w:rsid w:val="00A94C2F"/>
    <w:rsid w:val="00A94CA4"/>
    <w:rsid w:val="00AA00E6"/>
    <w:rsid w:val="00AA1C51"/>
    <w:rsid w:val="00AA1DC5"/>
    <w:rsid w:val="00AA3E17"/>
    <w:rsid w:val="00AA4CBB"/>
    <w:rsid w:val="00AA65FA"/>
    <w:rsid w:val="00AA6A30"/>
    <w:rsid w:val="00AA7351"/>
    <w:rsid w:val="00AB0C96"/>
    <w:rsid w:val="00AB1063"/>
    <w:rsid w:val="00AB23AF"/>
    <w:rsid w:val="00AB4CD2"/>
    <w:rsid w:val="00AC2B2C"/>
    <w:rsid w:val="00AC363E"/>
    <w:rsid w:val="00AD056F"/>
    <w:rsid w:val="00AD0C7B"/>
    <w:rsid w:val="00AD1771"/>
    <w:rsid w:val="00AD1786"/>
    <w:rsid w:val="00AD4EFA"/>
    <w:rsid w:val="00AD5F1A"/>
    <w:rsid w:val="00AD6731"/>
    <w:rsid w:val="00AD792A"/>
    <w:rsid w:val="00AE1D4A"/>
    <w:rsid w:val="00AE2CAA"/>
    <w:rsid w:val="00AE3BB4"/>
    <w:rsid w:val="00AE3D37"/>
    <w:rsid w:val="00AF25B2"/>
    <w:rsid w:val="00AF3D24"/>
    <w:rsid w:val="00B008D5"/>
    <w:rsid w:val="00B011D7"/>
    <w:rsid w:val="00B0239B"/>
    <w:rsid w:val="00B02F73"/>
    <w:rsid w:val="00B031AE"/>
    <w:rsid w:val="00B03DA5"/>
    <w:rsid w:val="00B0619F"/>
    <w:rsid w:val="00B13A26"/>
    <w:rsid w:val="00B14BD2"/>
    <w:rsid w:val="00B15004"/>
    <w:rsid w:val="00B15D0D"/>
    <w:rsid w:val="00B2007E"/>
    <w:rsid w:val="00B22106"/>
    <w:rsid w:val="00B24D20"/>
    <w:rsid w:val="00B30E76"/>
    <w:rsid w:val="00B336E7"/>
    <w:rsid w:val="00B35431"/>
    <w:rsid w:val="00B429CF"/>
    <w:rsid w:val="00B4311D"/>
    <w:rsid w:val="00B5431A"/>
    <w:rsid w:val="00B55AC0"/>
    <w:rsid w:val="00B60046"/>
    <w:rsid w:val="00B61530"/>
    <w:rsid w:val="00B63E34"/>
    <w:rsid w:val="00B64210"/>
    <w:rsid w:val="00B6445C"/>
    <w:rsid w:val="00B645BC"/>
    <w:rsid w:val="00B70267"/>
    <w:rsid w:val="00B73AD5"/>
    <w:rsid w:val="00B75EE1"/>
    <w:rsid w:val="00B773E0"/>
    <w:rsid w:val="00B77481"/>
    <w:rsid w:val="00B77990"/>
    <w:rsid w:val="00B77C6D"/>
    <w:rsid w:val="00B80E53"/>
    <w:rsid w:val="00B818CE"/>
    <w:rsid w:val="00B8518B"/>
    <w:rsid w:val="00B92CC6"/>
    <w:rsid w:val="00B97CC3"/>
    <w:rsid w:val="00BA50F9"/>
    <w:rsid w:val="00BA60BB"/>
    <w:rsid w:val="00BA795D"/>
    <w:rsid w:val="00BB258A"/>
    <w:rsid w:val="00BB265D"/>
    <w:rsid w:val="00BB4AF2"/>
    <w:rsid w:val="00BC06C4"/>
    <w:rsid w:val="00BC663E"/>
    <w:rsid w:val="00BC6D2B"/>
    <w:rsid w:val="00BC757D"/>
    <w:rsid w:val="00BD7E91"/>
    <w:rsid w:val="00BD7F0D"/>
    <w:rsid w:val="00BE49F4"/>
    <w:rsid w:val="00BE51DE"/>
    <w:rsid w:val="00BF7F8A"/>
    <w:rsid w:val="00C00CA5"/>
    <w:rsid w:val="00C02D0A"/>
    <w:rsid w:val="00C03A6E"/>
    <w:rsid w:val="00C1120E"/>
    <w:rsid w:val="00C12215"/>
    <w:rsid w:val="00C15082"/>
    <w:rsid w:val="00C1755D"/>
    <w:rsid w:val="00C20475"/>
    <w:rsid w:val="00C226C0"/>
    <w:rsid w:val="00C241FF"/>
    <w:rsid w:val="00C248AC"/>
    <w:rsid w:val="00C33384"/>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76E5"/>
    <w:rsid w:val="00C778A5"/>
    <w:rsid w:val="00C778F8"/>
    <w:rsid w:val="00C80BD2"/>
    <w:rsid w:val="00C9188F"/>
    <w:rsid w:val="00C95162"/>
    <w:rsid w:val="00CA0AA1"/>
    <w:rsid w:val="00CB3151"/>
    <w:rsid w:val="00CB6A37"/>
    <w:rsid w:val="00CB713F"/>
    <w:rsid w:val="00CB722F"/>
    <w:rsid w:val="00CB7684"/>
    <w:rsid w:val="00CC09E8"/>
    <w:rsid w:val="00CC4380"/>
    <w:rsid w:val="00CC5FE9"/>
    <w:rsid w:val="00CC6772"/>
    <w:rsid w:val="00CC7C8F"/>
    <w:rsid w:val="00CD0826"/>
    <w:rsid w:val="00CD1FC4"/>
    <w:rsid w:val="00CE7CE0"/>
    <w:rsid w:val="00CF7725"/>
    <w:rsid w:val="00D00A22"/>
    <w:rsid w:val="00D02338"/>
    <w:rsid w:val="00D034A0"/>
    <w:rsid w:val="00D1011C"/>
    <w:rsid w:val="00D10A2D"/>
    <w:rsid w:val="00D13174"/>
    <w:rsid w:val="00D139AC"/>
    <w:rsid w:val="00D145E1"/>
    <w:rsid w:val="00D17071"/>
    <w:rsid w:val="00D20199"/>
    <w:rsid w:val="00D20BC3"/>
    <w:rsid w:val="00D21061"/>
    <w:rsid w:val="00D22D63"/>
    <w:rsid w:val="00D23CA8"/>
    <w:rsid w:val="00D35064"/>
    <w:rsid w:val="00D37B14"/>
    <w:rsid w:val="00D4108E"/>
    <w:rsid w:val="00D436B8"/>
    <w:rsid w:val="00D4399E"/>
    <w:rsid w:val="00D55105"/>
    <w:rsid w:val="00D57BFB"/>
    <w:rsid w:val="00D6163D"/>
    <w:rsid w:val="00D6259C"/>
    <w:rsid w:val="00D6469A"/>
    <w:rsid w:val="00D70787"/>
    <w:rsid w:val="00D831A3"/>
    <w:rsid w:val="00D840C4"/>
    <w:rsid w:val="00D91D91"/>
    <w:rsid w:val="00D97BE3"/>
    <w:rsid w:val="00DA26CA"/>
    <w:rsid w:val="00DA3711"/>
    <w:rsid w:val="00DA4C71"/>
    <w:rsid w:val="00DB1B69"/>
    <w:rsid w:val="00DB619A"/>
    <w:rsid w:val="00DC7C3C"/>
    <w:rsid w:val="00DD3B66"/>
    <w:rsid w:val="00DD46F3"/>
    <w:rsid w:val="00DD4869"/>
    <w:rsid w:val="00DE1C1D"/>
    <w:rsid w:val="00DE4E26"/>
    <w:rsid w:val="00DE51A5"/>
    <w:rsid w:val="00DE56F2"/>
    <w:rsid w:val="00DE638A"/>
    <w:rsid w:val="00DE6A35"/>
    <w:rsid w:val="00DE7DA4"/>
    <w:rsid w:val="00DF0144"/>
    <w:rsid w:val="00DF116D"/>
    <w:rsid w:val="00DF1178"/>
    <w:rsid w:val="00DF3D49"/>
    <w:rsid w:val="00DF73B8"/>
    <w:rsid w:val="00DF7492"/>
    <w:rsid w:val="00E01EA1"/>
    <w:rsid w:val="00E10866"/>
    <w:rsid w:val="00E12139"/>
    <w:rsid w:val="00E16FF7"/>
    <w:rsid w:val="00E2240E"/>
    <w:rsid w:val="00E22C30"/>
    <w:rsid w:val="00E24AF0"/>
    <w:rsid w:val="00E25A59"/>
    <w:rsid w:val="00E25CF1"/>
    <w:rsid w:val="00E26D68"/>
    <w:rsid w:val="00E270A3"/>
    <w:rsid w:val="00E2714C"/>
    <w:rsid w:val="00E3798C"/>
    <w:rsid w:val="00E437B0"/>
    <w:rsid w:val="00E44045"/>
    <w:rsid w:val="00E50090"/>
    <w:rsid w:val="00E50F3E"/>
    <w:rsid w:val="00E618C4"/>
    <w:rsid w:val="00E7218A"/>
    <w:rsid w:val="00E7314B"/>
    <w:rsid w:val="00E73F16"/>
    <w:rsid w:val="00E7428D"/>
    <w:rsid w:val="00E878EE"/>
    <w:rsid w:val="00E87EFC"/>
    <w:rsid w:val="00EA2952"/>
    <w:rsid w:val="00EA6EC7"/>
    <w:rsid w:val="00EB0647"/>
    <w:rsid w:val="00EB104F"/>
    <w:rsid w:val="00EB2A5D"/>
    <w:rsid w:val="00EB46E5"/>
    <w:rsid w:val="00EB56BA"/>
    <w:rsid w:val="00EB5D4D"/>
    <w:rsid w:val="00EC10AE"/>
    <w:rsid w:val="00ED0703"/>
    <w:rsid w:val="00ED14BD"/>
    <w:rsid w:val="00ED6360"/>
    <w:rsid w:val="00EE2244"/>
    <w:rsid w:val="00EE3C5F"/>
    <w:rsid w:val="00EE55E4"/>
    <w:rsid w:val="00EE7882"/>
    <w:rsid w:val="00EF011E"/>
    <w:rsid w:val="00EF6820"/>
    <w:rsid w:val="00F016C7"/>
    <w:rsid w:val="00F12DEC"/>
    <w:rsid w:val="00F14776"/>
    <w:rsid w:val="00F1715C"/>
    <w:rsid w:val="00F17E8A"/>
    <w:rsid w:val="00F20A23"/>
    <w:rsid w:val="00F22D15"/>
    <w:rsid w:val="00F310F8"/>
    <w:rsid w:val="00F35939"/>
    <w:rsid w:val="00F3767D"/>
    <w:rsid w:val="00F45607"/>
    <w:rsid w:val="00F46000"/>
    <w:rsid w:val="00F4722B"/>
    <w:rsid w:val="00F50EFF"/>
    <w:rsid w:val="00F54432"/>
    <w:rsid w:val="00F569C6"/>
    <w:rsid w:val="00F5710D"/>
    <w:rsid w:val="00F57C59"/>
    <w:rsid w:val="00F636B6"/>
    <w:rsid w:val="00F659EB"/>
    <w:rsid w:val="00F67420"/>
    <w:rsid w:val="00F86168"/>
    <w:rsid w:val="00F864FB"/>
    <w:rsid w:val="00F86BA6"/>
    <w:rsid w:val="00F93E20"/>
    <w:rsid w:val="00FA669D"/>
    <w:rsid w:val="00FB6342"/>
    <w:rsid w:val="00FC157D"/>
    <w:rsid w:val="00FC1F7B"/>
    <w:rsid w:val="00FC4FA1"/>
    <w:rsid w:val="00FC6389"/>
    <w:rsid w:val="00FC668F"/>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DBF8CEF-1FB5-441D-9D4F-866E24C50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43</Pages>
  <Words>18341</Words>
  <Characters>108213</Characters>
  <Application>Microsoft Office Word</Application>
  <DocSecurity>0</DocSecurity>
  <Lines>901</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2</cp:revision>
  <cp:lastPrinted>2023-12-07T06:04:00Z</cp:lastPrinted>
  <dcterms:created xsi:type="dcterms:W3CDTF">2024-01-05T12:19:00Z</dcterms:created>
  <dcterms:modified xsi:type="dcterms:W3CDTF">2024-01-05T12:19:00Z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